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698" w:rsidRPr="00774698" w:rsidRDefault="00774698" w:rsidP="00947C8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Образец № </w:t>
      </w:r>
      <w:r w:rsidRPr="00774698">
        <w:rPr>
          <w:rFonts w:ascii="Times New Roman" w:eastAsia="Calibri" w:hAnsi="Times New Roman" w:cs="Times New Roman"/>
          <w:b/>
          <w:sz w:val="24"/>
          <w:szCs w:val="24"/>
          <w:lang w:val="bg-BG"/>
        </w:rPr>
        <w:t>7</w:t>
      </w:r>
    </w:p>
    <w:p w:rsidR="00774698" w:rsidRPr="00774698" w:rsidRDefault="00774698" w:rsidP="00947C8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74698" w:rsidRPr="00774698" w:rsidRDefault="00774698" w:rsidP="00947C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Д Е К Л А Р А Ц И Я</w:t>
      </w:r>
    </w:p>
    <w:p w:rsidR="00774698" w:rsidRPr="00774698" w:rsidRDefault="00774698" w:rsidP="00947C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по чл. 54, ал. 1, т. 4, т. 5</w:t>
      </w:r>
      <w:r w:rsidRPr="00774698" w:rsidDel="0061095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</w:t>
      </w:r>
      <w:r w:rsidRPr="0077469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и т. 7 и чл. 55, ал. 1, т. 4 и т.5 от ЗОП</w:t>
      </w:r>
    </w:p>
    <w:p w:rsidR="00774698" w:rsidRPr="00774698" w:rsidRDefault="00774698" w:rsidP="00947C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(представя се при сключване на договор от избрания изпълнител)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Долуподписаният/</w:t>
      </w:r>
      <w:proofErr w:type="spellStart"/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ната</w:t>
      </w:r>
      <w:proofErr w:type="spellEnd"/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________________________________________________,</w:t>
      </w:r>
    </w:p>
    <w:p w:rsidR="00774698" w:rsidRPr="00774698" w:rsidRDefault="00774698" w:rsidP="00947C8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(трите имена на лицето, представляващо: участника, подизпълнителя, всяко едно от лицата в обединение, трето лице или надлежно упълномощеното лице (ако е приложимо))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 документ за самоличност № _____________, изд. на ____________ г. от __________, 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с постоянен адрес: ______________________________________________________,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в качеството си на _______________________________________________________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на __________________________________________________________________,</w:t>
      </w:r>
    </w:p>
    <w:p w:rsidR="00774698" w:rsidRPr="00774698" w:rsidRDefault="00774698" w:rsidP="00947C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(наименование на участника, подизпълнителя, всяко едно от лицата в обединение, трето </w:t>
      </w: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лице)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със седалище и адрес на управление/адрес за кореспонденция: гр. ______________,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_____________________________________________________________________,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ЕИК/БУЛСТАТ/ЕГН/Идентификация на чуждестранно лице:  ______________:</w:t>
      </w:r>
    </w:p>
    <w:p w:rsidR="00774698" w:rsidRPr="00774698" w:rsidRDefault="00774698" w:rsidP="00947C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774698" w:rsidRPr="00774698" w:rsidRDefault="00774698" w:rsidP="00947C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Д Е К Л А Р И Р А М, ЧЕ:</w:t>
      </w:r>
    </w:p>
    <w:p w:rsidR="00774698" w:rsidRPr="00774698" w:rsidRDefault="00774698" w:rsidP="00947C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774698" w:rsidRPr="00774698" w:rsidRDefault="00774698" w:rsidP="00947C88">
      <w:pPr>
        <w:widowControl w:val="0"/>
        <w:numPr>
          <w:ilvl w:val="0"/>
          <w:numId w:val="4"/>
        </w:numPr>
        <w:tabs>
          <w:tab w:val="left" w:pos="0"/>
          <w:tab w:val="left" w:pos="993"/>
          <w:tab w:val="left" w:pos="1384"/>
        </w:tabs>
        <w:spacing w:after="0" w:line="240" w:lineRule="auto"/>
        <w:ind w:left="0" w:firstLine="709"/>
        <w:jc w:val="both"/>
        <w:rPr>
          <w:rFonts w:ascii="Times New Roman" w:eastAsia="Verdana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Verdana" w:hAnsi="Times New Roman" w:cs="Times New Roman"/>
          <w:sz w:val="24"/>
          <w:szCs w:val="24"/>
          <w:lang w:val="bg-BG"/>
        </w:rPr>
        <w:t>Не е налице неравнопоставеност в случаите по чл. 44, ал. 5 от ЗОП.</w:t>
      </w:r>
    </w:p>
    <w:p w:rsidR="00774698" w:rsidRPr="00774698" w:rsidRDefault="00774698" w:rsidP="00947C88">
      <w:pPr>
        <w:widowControl w:val="0"/>
        <w:numPr>
          <w:ilvl w:val="0"/>
          <w:numId w:val="4"/>
        </w:numPr>
        <w:tabs>
          <w:tab w:val="left" w:pos="0"/>
          <w:tab w:val="left" w:pos="993"/>
          <w:tab w:val="left" w:pos="1384"/>
        </w:tabs>
        <w:spacing w:after="0" w:line="240" w:lineRule="auto"/>
        <w:ind w:left="0" w:firstLine="709"/>
        <w:jc w:val="both"/>
        <w:rPr>
          <w:rFonts w:ascii="Times New Roman" w:eastAsia="Verdana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Verdana" w:hAnsi="Times New Roman" w:cs="Times New Roman"/>
          <w:sz w:val="24"/>
          <w:szCs w:val="24"/>
          <w:lang w:val="bg-BG"/>
        </w:rPr>
        <w:t>Не съм представил документ с невярно съдържание, свързан с удостоверяване липсата на основания за отстраняване или изпълнението на критериите за подбор.</w:t>
      </w:r>
    </w:p>
    <w:p w:rsidR="00774698" w:rsidRPr="00774698" w:rsidRDefault="00774698" w:rsidP="00947C88">
      <w:pPr>
        <w:widowControl w:val="0"/>
        <w:tabs>
          <w:tab w:val="left" w:pos="709"/>
          <w:tab w:val="left" w:pos="993"/>
          <w:tab w:val="left" w:pos="1260"/>
        </w:tabs>
        <w:spacing w:after="0" w:line="240" w:lineRule="auto"/>
        <w:ind w:firstLine="709"/>
        <w:jc w:val="both"/>
        <w:rPr>
          <w:rFonts w:ascii="Times New Roman" w:eastAsia="Verdana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Verdana" w:hAnsi="Times New Roman" w:cs="Times New Roman"/>
          <w:sz w:val="24"/>
          <w:szCs w:val="24"/>
          <w:lang w:val="bg-BG"/>
        </w:rPr>
        <w:t>3. Съм</w:t>
      </w:r>
      <w:r w:rsidRPr="00774698">
        <w:rPr>
          <w:rFonts w:ascii="Times New Roman" w:eastAsia="Verdana" w:hAnsi="Times New Roman" w:cs="Times New Roman"/>
          <w:sz w:val="24"/>
          <w:szCs w:val="24"/>
          <w:lang w:val="bg-BG"/>
        </w:rPr>
        <w:tab/>
        <w:t>предоставил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:rsidR="00774698" w:rsidRPr="00774698" w:rsidRDefault="00774698" w:rsidP="00947C88">
      <w:pPr>
        <w:widowControl w:val="0"/>
        <w:numPr>
          <w:ilvl w:val="0"/>
          <w:numId w:val="5"/>
        </w:numPr>
        <w:tabs>
          <w:tab w:val="left" w:pos="709"/>
          <w:tab w:val="left" w:pos="993"/>
          <w:tab w:val="left" w:pos="1446"/>
        </w:tabs>
        <w:spacing w:after="0" w:line="240" w:lineRule="auto"/>
        <w:jc w:val="both"/>
        <w:rPr>
          <w:rFonts w:ascii="Times New Roman" w:eastAsia="Verdana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Verdana" w:hAnsi="Times New Roman" w:cs="Times New Roman"/>
          <w:sz w:val="24"/>
          <w:szCs w:val="24"/>
          <w:lang w:val="bg-BG"/>
        </w:rPr>
        <w:t>Не е налице конфликт на интереси</w:t>
      </w:r>
      <w:r w:rsidRPr="00774698">
        <w:rPr>
          <w:rFonts w:ascii="Times New Roman" w:eastAsia="Verdana" w:hAnsi="Times New Roman" w:cs="Times New Roman"/>
          <w:sz w:val="24"/>
          <w:szCs w:val="24"/>
          <w:vertAlign w:val="superscript"/>
          <w:lang w:val="bg-BG"/>
        </w:rPr>
        <w:footnoteReference w:id="1"/>
      </w:r>
      <w:r w:rsidRPr="00774698">
        <w:rPr>
          <w:rFonts w:ascii="Times New Roman" w:eastAsia="Verdana" w:hAnsi="Times New Roman" w:cs="Times New Roman"/>
          <w:sz w:val="24"/>
          <w:szCs w:val="24"/>
          <w:lang w:val="bg-BG"/>
        </w:rPr>
        <w:t>, който не може да бъде отстранен.</w:t>
      </w:r>
    </w:p>
    <w:p w:rsidR="00774698" w:rsidRPr="00774698" w:rsidRDefault="00774698" w:rsidP="00947C88">
      <w:pPr>
        <w:widowControl w:val="0"/>
        <w:tabs>
          <w:tab w:val="left" w:pos="1350"/>
        </w:tabs>
        <w:spacing w:after="0" w:line="240" w:lineRule="auto"/>
        <w:ind w:firstLine="720"/>
        <w:jc w:val="both"/>
        <w:rPr>
          <w:rFonts w:ascii="Times New Roman" w:eastAsia="Verdana" w:hAnsi="Times New Roman" w:cs="Times New Roman"/>
          <w:b/>
          <w:bCs/>
          <w:i/>
          <w:iCs/>
          <w:sz w:val="24"/>
          <w:szCs w:val="24"/>
          <w:lang w:val="bg-BG" w:eastAsia="bg-BG" w:bidi="bg-BG"/>
        </w:rPr>
      </w:pPr>
      <w:r w:rsidRPr="00774698">
        <w:rPr>
          <w:rFonts w:ascii="Times New Roman" w:eastAsia="Verdana" w:hAnsi="Times New Roman" w:cs="Times New Roman"/>
          <w:b/>
          <w:bCs/>
          <w:i/>
          <w:iCs/>
          <w:sz w:val="24"/>
          <w:szCs w:val="24"/>
          <w:lang w:val="bg-BG"/>
        </w:rPr>
        <w:t xml:space="preserve">Основанието по т. 4 се отнася за лицата, </w:t>
      </w:r>
      <w:r w:rsidRPr="00774698">
        <w:rPr>
          <w:rFonts w:ascii="Times New Roman" w:eastAsia="Verdana" w:hAnsi="Times New Roman" w:cs="Times New Roman"/>
          <w:b/>
          <w:bCs/>
          <w:i/>
          <w:iCs/>
          <w:sz w:val="24"/>
          <w:szCs w:val="24"/>
          <w:lang w:val="bg-BG" w:eastAsia="bg-BG" w:bidi="bg-BG"/>
        </w:rPr>
        <w:t xml:space="preserve">които представляват участника или кандидата и за членовете на неговите управителни и надзорни органи съгласно регистъра, в който е вписан участникът или кандидатът, ако има такъв, или документите, удостоверяващи </w:t>
      </w:r>
      <w:proofErr w:type="spellStart"/>
      <w:r w:rsidRPr="00774698">
        <w:rPr>
          <w:rFonts w:ascii="Times New Roman" w:eastAsia="Verdana" w:hAnsi="Times New Roman" w:cs="Times New Roman"/>
          <w:b/>
          <w:bCs/>
          <w:i/>
          <w:iCs/>
          <w:sz w:val="24"/>
          <w:szCs w:val="24"/>
          <w:lang w:val="bg-BG" w:eastAsia="bg-BG" w:bidi="bg-BG"/>
        </w:rPr>
        <w:t>правосубектността</w:t>
      </w:r>
      <w:proofErr w:type="spellEnd"/>
      <w:r w:rsidRPr="00774698">
        <w:rPr>
          <w:rFonts w:ascii="Times New Roman" w:eastAsia="Verdana" w:hAnsi="Times New Roman" w:cs="Times New Roman"/>
          <w:b/>
          <w:bCs/>
          <w:i/>
          <w:iCs/>
          <w:sz w:val="24"/>
          <w:szCs w:val="24"/>
          <w:lang w:val="bg-BG" w:eastAsia="bg-BG" w:bidi="bg-BG"/>
        </w:rPr>
        <w:t xml:space="preserve"> му. Когато в състава на тези органи участва юридическо лице, основанията се отнасят за физическите лица, които го представляват съгласно регистъра, в който е вписано юридическото лице, ако има такъв, или документите, удостоверяващи </w:t>
      </w:r>
      <w:proofErr w:type="spellStart"/>
      <w:r w:rsidRPr="00774698">
        <w:rPr>
          <w:rFonts w:ascii="Times New Roman" w:eastAsia="Verdana" w:hAnsi="Times New Roman" w:cs="Times New Roman"/>
          <w:b/>
          <w:bCs/>
          <w:i/>
          <w:iCs/>
          <w:sz w:val="24"/>
          <w:szCs w:val="24"/>
          <w:lang w:val="bg-BG" w:eastAsia="bg-BG" w:bidi="bg-BG"/>
        </w:rPr>
        <w:t>правосубектността</w:t>
      </w:r>
      <w:proofErr w:type="spellEnd"/>
      <w:r w:rsidRPr="00774698">
        <w:rPr>
          <w:rFonts w:ascii="Times New Roman" w:eastAsia="Verdana" w:hAnsi="Times New Roman" w:cs="Times New Roman"/>
          <w:b/>
          <w:bCs/>
          <w:i/>
          <w:iCs/>
          <w:sz w:val="24"/>
          <w:szCs w:val="24"/>
          <w:lang w:val="bg-BG" w:eastAsia="bg-BG" w:bidi="bg-BG"/>
        </w:rPr>
        <w:t xml:space="preserve"> му.</w:t>
      </w:r>
    </w:p>
    <w:p w:rsidR="00774698" w:rsidRPr="00774698" w:rsidRDefault="00774698" w:rsidP="00947C88">
      <w:pPr>
        <w:widowControl w:val="0"/>
        <w:tabs>
          <w:tab w:val="left" w:pos="1350"/>
        </w:tabs>
        <w:spacing w:after="0" w:line="240" w:lineRule="auto"/>
        <w:ind w:firstLine="720"/>
        <w:jc w:val="both"/>
        <w:rPr>
          <w:rFonts w:ascii="Times New Roman" w:eastAsia="Verdana" w:hAnsi="Times New Roman" w:cs="Times New Roman"/>
          <w:b/>
          <w:bCs/>
          <w:i/>
          <w:iCs/>
          <w:sz w:val="24"/>
          <w:szCs w:val="24"/>
          <w:lang w:val="bg-BG" w:eastAsia="bg-BG" w:bidi="bg-BG"/>
        </w:rPr>
      </w:pPr>
      <w:r w:rsidRPr="00774698">
        <w:rPr>
          <w:rFonts w:ascii="Times New Roman" w:eastAsia="Verdana" w:hAnsi="Times New Roman" w:cs="Times New Roman"/>
          <w:b/>
          <w:bCs/>
          <w:i/>
          <w:iCs/>
          <w:sz w:val="24"/>
          <w:szCs w:val="24"/>
          <w:lang w:val="bg-BG" w:eastAsia="bg-BG" w:bidi="bg-BG"/>
        </w:rPr>
        <w:t>В случаите, когато кандидатът или участникът, или юридическо лице в състава на негов контролен или управителен орган се представлява от физическо лице по пълномощие, основанията по т.4 се отнасят и за това физическо лице.</w:t>
      </w:r>
    </w:p>
    <w:p w:rsidR="00774698" w:rsidRPr="00774698" w:rsidRDefault="00774698" w:rsidP="00947C88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Verdana" w:hAnsi="Times New Roman" w:cs="Times New Roman"/>
          <w:b/>
          <w:bCs/>
          <w:i/>
          <w:iCs/>
          <w:sz w:val="24"/>
          <w:szCs w:val="24"/>
          <w:lang w:val="bg-BG"/>
        </w:rPr>
      </w:pPr>
    </w:p>
    <w:p w:rsidR="00774698" w:rsidRPr="00774698" w:rsidRDefault="00774698" w:rsidP="00947C88">
      <w:pPr>
        <w:widowControl w:val="0"/>
        <w:tabs>
          <w:tab w:val="left" w:pos="1080"/>
          <w:tab w:val="left" w:pos="1350"/>
        </w:tabs>
        <w:spacing w:after="0" w:line="240" w:lineRule="auto"/>
        <w:ind w:firstLine="720"/>
        <w:jc w:val="both"/>
        <w:rPr>
          <w:rFonts w:ascii="Times New Roman" w:eastAsia="Verdana" w:hAnsi="Times New Roman" w:cs="Times New Roman"/>
          <w:sz w:val="24"/>
          <w:szCs w:val="24"/>
          <w:lang w:val="bg-BG" w:eastAsia="bg-BG" w:bidi="bg-BG"/>
        </w:rPr>
      </w:pPr>
      <w:r w:rsidRPr="00774698">
        <w:rPr>
          <w:rFonts w:ascii="Times New Roman" w:eastAsia="Verdana" w:hAnsi="Times New Roman" w:cs="Times New Roman"/>
          <w:sz w:val="24"/>
          <w:szCs w:val="24"/>
          <w:lang w:val="bg-BG"/>
        </w:rPr>
        <w:t>5.Не съм виновен за</w:t>
      </w:r>
      <w:r w:rsidRPr="00774698">
        <w:rPr>
          <w:rFonts w:ascii="Times New Roman" w:eastAsia="Verdana" w:hAnsi="Times New Roman" w:cs="Times New Roman"/>
          <w:sz w:val="24"/>
          <w:szCs w:val="24"/>
          <w:lang w:val="bg-BG" w:eastAsia="bg-BG" w:bidi="bg-BG"/>
        </w:rPr>
        <w:t xml:space="preserve"> неизпълнение на договор за обществена поръчка или на договор за концесия за строителство или за услуга, довело до разваляне или предсрочното му прекратяване, изплащане на обезщетения или други подобни санкции, с изключение на </w:t>
      </w:r>
      <w:r w:rsidRPr="00774698">
        <w:rPr>
          <w:rFonts w:ascii="Times New Roman" w:eastAsia="Verdana" w:hAnsi="Times New Roman" w:cs="Times New Roman"/>
          <w:sz w:val="24"/>
          <w:szCs w:val="24"/>
          <w:lang w:val="bg-BG" w:eastAsia="bg-BG" w:bidi="bg-BG"/>
        </w:rPr>
        <w:lastRenderedPageBreak/>
        <w:t>случаите, когато неизпълнението засяга по-малко от 50 на сто от стойността или обема на договора;</w:t>
      </w:r>
    </w:p>
    <w:p w:rsidR="00774698" w:rsidRPr="00774698" w:rsidRDefault="00774698" w:rsidP="00947C88">
      <w:pPr>
        <w:widowControl w:val="0"/>
        <w:tabs>
          <w:tab w:val="left" w:pos="0"/>
          <w:tab w:val="left" w:pos="709"/>
          <w:tab w:val="left" w:pos="851"/>
          <w:tab w:val="left" w:pos="1134"/>
        </w:tabs>
        <w:spacing w:after="0" w:line="240" w:lineRule="auto"/>
        <w:ind w:left="709"/>
        <w:jc w:val="both"/>
        <w:rPr>
          <w:rFonts w:ascii="Times New Roman" w:eastAsia="Verdana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Verdana" w:hAnsi="Times New Roman" w:cs="Times New Roman"/>
          <w:sz w:val="24"/>
          <w:szCs w:val="24"/>
          <w:lang w:val="bg-BG"/>
        </w:rPr>
        <w:t>6.Не съм опитал да:</w:t>
      </w:r>
    </w:p>
    <w:p w:rsidR="00774698" w:rsidRPr="00774698" w:rsidRDefault="00774698" w:rsidP="00947C88">
      <w:pPr>
        <w:widowControl w:val="0"/>
        <w:tabs>
          <w:tab w:val="left" w:pos="709"/>
          <w:tab w:val="left" w:pos="993"/>
          <w:tab w:val="left" w:pos="1134"/>
          <w:tab w:val="left" w:pos="1263"/>
        </w:tabs>
        <w:spacing w:after="0" w:line="240" w:lineRule="auto"/>
        <w:ind w:firstLine="709"/>
        <w:jc w:val="both"/>
        <w:rPr>
          <w:rFonts w:ascii="Times New Roman" w:eastAsia="Verdana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Verdana" w:hAnsi="Times New Roman" w:cs="Times New Roman"/>
          <w:sz w:val="24"/>
          <w:szCs w:val="24"/>
          <w:lang w:val="bg-BG"/>
        </w:rPr>
        <w:t>а)</w:t>
      </w:r>
      <w:r w:rsidRPr="00774698">
        <w:rPr>
          <w:rFonts w:ascii="Times New Roman" w:eastAsia="Verdana" w:hAnsi="Times New Roman" w:cs="Times New Roman"/>
          <w:sz w:val="24"/>
          <w:szCs w:val="24"/>
          <w:lang w:val="bg-BG"/>
        </w:rPr>
        <w:tab/>
        <w:t>повлияя на вземането на решение от страна на Възложителя, свързано с отстраняването, подбора или възлагането, включително чрез предоставяне на невярна или заблуждаваща информация, или</w:t>
      </w:r>
    </w:p>
    <w:p w:rsidR="00774698" w:rsidRPr="00774698" w:rsidRDefault="00774698" w:rsidP="00947C88">
      <w:pPr>
        <w:widowControl w:val="0"/>
        <w:tabs>
          <w:tab w:val="left" w:pos="709"/>
          <w:tab w:val="left" w:pos="993"/>
          <w:tab w:val="left" w:pos="1134"/>
          <w:tab w:val="left" w:pos="1263"/>
        </w:tabs>
        <w:spacing w:after="0" w:line="240" w:lineRule="auto"/>
        <w:ind w:firstLine="709"/>
        <w:jc w:val="both"/>
        <w:rPr>
          <w:rFonts w:ascii="Times New Roman" w:eastAsia="Verdana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Verdana" w:hAnsi="Times New Roman" w:cs="Times New Roman"/>
          <w:sz w:val="24"/>
          <w:szCs w:val="24"/>
          <w:lang w:val="bg-BG"/>
        </w:rPr>
        <w:t>б)</w:t>
      </w:r>
      <w:r w:rsidRPr="00774698">
        <w:rPr>
          <w:rFonts w:ascii="Times New Roman" w:eastAsia="Verdana" w:hAnsi="Times New Roman" w:cs="Times New Roman"/>
          <w:sz w:val="24"/>
          <w:szCs w:val="24"/>
          <w:lang w:val="bg-BG"/>
        </w:rPr>
        <w:tab/>
        <w:t>получа информация, която може да ми даде неоснователно предимство в процедурата за възлагане на обществена поръчка.</w:t>
      </w:r>
    </w:p>
    <w:p w:rsidR="00774698" w:rsidRPr="00774698" w:rsidRDefault="00774698" w:rsidP="00947C88">
      <w:pPr>
        <w:widowControl w:val="0"/>
        <w:tabs>
          <w:tab w:val="left" w:pos="1350"/>
        </w:tabs>
        <w:spacing w:after="0" w:line="240" w:lineRule="auto"/>
        <w:ind w:firstLine="720"/>
        <w:jc w:val="both"/>
        <w:rPr>
          <w:rFonts w:ascii="Times New Roman" w:eastAsia="Verdana" w:hAnsi="Times New Roman" w:cs="Times New Roman"/>
          <w:b/>
          <w:bCs/>
          <w:i/>
          <w:iCs/>
          <w:sz w:val="24"/>
          <w:szCs w:val="24"/>
          <w:lang w:val="bg-BG" w:eastAsia="bg-BG" w:bidi="bg-BG"/>
        </w:rPr>
      </w:pPr>
      <w:r w:rsidRPr="00774698">
        <w:rPr>
          <w:rFonts w:ascii="Times New Roman" w:eastAsia="Verdana" w:hAnsi="Times New Roman" w:cs="Times New Roman"/>
          <w:b/>
          <w:bCs/>
          <w:i/>
          <w:iCs/>
          <w:sz w:val="24"/>
          <w:szCs w:val="24"/>
          <w:lang w:val="bg-BG"/>
        </w:rPr>
        <w:t xml:space="preserve">Основанията по т. 6 се отнасят за лицата, </w:t>
      </w:r>
      <w:r w:rsidRPr="00774698">
        <w:rPr>
          <w:rFonts w:ascii="Times New Roman" w:eastAsia="Verdana" w:hAnsi="Times New Roman" w:cs="Times New Roman"/>
          <w:b/>
          <w:bCs/>
          <w:i/>
          <w:iCs/>
          <w:sz w:val="24"/>
          <w:szCs w:val="24"/>
          <w:lang w:val="bg-BG" w:eastAsia="bg-BG" w:bidi="bg-BG"/>
        </w:rPr>
        <w:t xml:space="preserve">които представляват участника или кандидата и за членовете на неговите управителни и надзорни органи съгласно регистъра, в който е вписан участникът или кандидатът, ако има такъв, или документите, удостоверяващи </w:t>
      </w:r>
      <w:proofErr w:type="spellStart"/>
      <w:r w:rsidRPr="00774698">
        <w:rPr>
          <w:rFonts w:ascii="Times New Roman" w:eastAsia="Verdana" w:hAnsi="Times New Roman" w:cs="Times New Roman"/>
          <w:b/>
          <w:bCs/>
          <w:i/>
          <w:iCs/>
          <w:sz w:val="24"/>
          <w:szCs w:val="24"/>
          <w:lang w:val="bg-BG" w:eastAsia="bg-BG" w:bidi="bg-BG"/>
        </w:rPr>
        <w:t>правосубектността</w:t>
      </w:r>
      <w:proofErr w:type="spellEnd"/>
      <w:r w:rsidRPr="00774698">
        <w:rPr>
          <w:rFonts w:ascii="Times New Roman" w:eastAsia="Verdana" w:hAnsi="Times New Roman" w:cs="Times New Roman"/>
          <w:b/>
          <w:bCs/>
          <w:i/>
          <w:iCs/>
          <w:sz w:val="24"/>
          <w:szCs w:val="24"/>
          <w:lang w:val="bg-BG" w:eastAsia="bg-BG" w:bidi="bg-BG"/>
        </w:rPr>
        <w:t xml:space="preserve"> му. Когато в състава на тези органи участва юридическо лице, основанията се отнасят за физическите лица, които го представляват съгласно регистъра, в който е вписано юридическото лице, ако има такъв, или документите, удостоверяващи </w:t>
      </w:r>
      <w:proofErr w:type="spellStart"/>
      <w:r w:rsidRPr="00774698">
        <w:rPr>
          <w:rFonts w:ascii="Times New Roman" w:eastAsia="Verdana" w:hAnsi="Times New Roman" w:cs="Times New Roman"/>
          <w:b/>
          <w:bCs/>
          <w:i/>
          <w:iCs/>
          <w:sz w:val="24"/>
          <w:szCs w:val="24"/>
          <w:lang w:val="bg-BG" w:eastAsia="bg-BG" w:bidi="bg-BG"/>
        </w:rPr>
        <w:t>правосубектността</w:t>
      </w:r>
      <w:proofErr w:type="spellEnd"/>
      <w:r w:rsidRPr="00774698">
        <w:rPr>
          <w:rFonts w:ascii="Times New Roman" w:eastAsia="Verdana" w:hAnsi="Times New Roman" w:cs="Times New Roman"/>
          <w:b/>
          <w:bCs/>
          <w:i/>
          <w:iCs/>
          <w:sz w:val="24"/>
          <w:szCs w:val="24"/>
          <w:lang w:val="bg-BG" w:eastAsia="bg-BG" w:bidi="bg-BG"/>
        </w:rPr>
        <w:t xml:space="preserve"> му.</w:t>
      </w:r>
    </w:p>
    <w:p w:rsidR="00774698" w:rsidRPr="00774698" w:rsidRDefault="00774698" w:rsidP="00947C88">
      <w:pPr>
        <w:widowControl w:val="0"/>
        <w:tabs>
          <w:tab w:val="left" w:pos="1350"/>
        </w:tabs>
        <w:spacing w:after="0" w:line="240" w:lineRule="auto"/>
        <w:ind w:firstLine="720"/>
        <w:jc w:val="both"/>
        <w:rPr>
          <w:rFonts w:ascii="Times New Roman" w:eastAsia="Verdana" w:hAnsi="Times New Roman" w:cs="Times New Roman"/>
          <w:b/>
          <w:bCs/>
          <w:i/>
          <w:iCs/>
          <w:sz w:val="24"/>
          <w:szCs w:val="24"/>
          <w:lang w:val="bg-BG" w:eastAsia="bg-BG" w:bidi="bg-BG"/>
        </w:rPr>
      </w:pPr>
      <w:r w:rsidRPr="00774698">
        <w:rPr>
          <w:rFonts w:ascii="Times New Roman" w:eastAsia="Verdana" w:hAnsi="Times New Roman" w:cs="Times New Roman"/>
          <w:b/>
          <w:bCs/>
          <w:i/>
          <w:iCs/>
          <w:sz w:val="24"/>
          <w:szCs w:val="24"/>
          <w:lang w:val="bg-BG" w:eastAsia="bg-BG" w:bidi="bg-BG"/>
        </w:rPr>
        <w:t>В случаите, когато кандидатът или участникът, или юридическо лице в състава на негов контролен или управителен орган се представлява от физическо лице по пълномощие, основанията по т.6 се отнасят и за това физическо лице.</w:t>
      </w:r>
    </w:p>
    <w:p w:rsidR="00774698" w:rsidRPr="00774698" w:rsidRDefault="00774698" w:rsidP="00947C88">
      <w:pPr>
        <w:widowControl w:val="0"/>
        <w:tabs>
          <w:tab w:val="left" w:pos="1080"/>
          <w:tab w:val="left" w:pos="1134"/>
          <w:tab w:val="left" w:pos="1263"/>
        </w:tabs>
        <w:spacing w:after="0" w:line="240" w:lineRule="auto"/>
        <w:jc w:val="both"/>
        <w:rPr>
          <w:rFonts w:ascii="Times New Roman" w:eastAsia="Verdana" w:hAnsi="Times New Roman" w:cs="Times New Roman"/>
          <w:b/>
          <w:bCs/>
          <w:i/>
          <w:iCs/>
          <w:sz w:val="24"/>
          <w:szCs w:val="24"/>
          <w:lang w:val="bg-BG"/>
        </w:rPr>
      </w:pPr>
    </w:p>
    <w:p w:rsidR="00774698" w:rsidRPr="00B92C3D" w:rsidRDefault="00774698" w:rsidP="00947C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Известна ми е наказателната отговорност по чл. 313 от Наказателния кодекс за деклариране на неверни обстоятелства</w:t>
      </w:r>
      <w:r w:rsidR="00B92C3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  <w:lang w:val="bg-BG"/>
        </w:rPr>
      </w:pPr>
    </w:p>
    <w:p w:rsidR="00947C88" w:rsidRDefault="00947C88" w:rsidP="00947C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  <w:lang w:val="bg-BG"/>
        </w:rPr>
      </w:pP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  <w:lang w:val="bg-BG"/>
        </w:rPr>
      </w:pPr>
      <w:r w:rsidRPr="00774698">
        <w:rPr>
          <w:rFonts w:ascii="Times New Roman" w:eastAsia="Calibri" w:hAnsi="Times New Roman" w:cs="Times New Roman"/>
          <w:b/>
          <w:snapToGrid w:val="0"/>
          <w:sz w:val="24"/>
          <w:szCs w:val="24"/>
          <w:lang w:val="bg-BG"/>
        </w:rPr>
        <w:t>Подпис: ...................................................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  <w:lang w:val="bg-BG"/>
        </w:rPr>
      </w:pPr>
      <w:r w:rsidRPr="00774698">
        <w:rPr>
          <w:rFonts w:ascii="Times New Roman" w:eastAsia="Calibri" w:hAnsi="Times New Roman" w:cs="Times New Roman"/>
          <w:b/>
          <w:snapToGrid w:val="0"/>
          <w:sz w:val="24"/>
          <w:szCs w:val="24"/>
          <w:lang w:val="bg-BG"/>
        </w:rPr>
        <w:t>.................................................................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Calibri" w:hAnsi="Times New Roman" w:cs="Times New Roman"/>
          <w:b/>
          <w:sz w:val="24"/>
          <w:szCs w:val="24"/>
          <w:lang w:val="bg-BG"/>
        </w:rPr>
        <w:t>ИМЕ И ФАМИЛИЯ, ДЛЪЖНОСТ НА ЗАКОННИЯ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Calibri" w:hAnsi="Times New Roman" w:cs="Times New Roman"/>
          <w:b/>
          <w:sz w:val="24"/>
          <w:szCs w:val="24"/>
          <w:lang w:val="bg-BG"/>
        </w:rPr>
        <w:t>ПРЕДСТАВИТЕЛ ИЛИ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Calibri" w:hAnsi="Times New Roman" w:cs="Times New Roman"/>
          <w:b/>
          <w:sz w:val="24"/>
          <w:szCs w:val="24"/>
          <w:lang w:val="bg-BG"/>
        </w:rPr>
        <w:t>НАДЛЕЖНО УПЪЛНОМОЩЕНОТО ЛИЦЕ, съгласно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Calibri" w:hAnsi="Times New Roman" w:cs="Times New Roman"/>
          <w:b/>
          <w:sz w:val="24"/>
          <w:szCs w:val="24"/>
          <w:lang w:val="bg-BG"/>
        </w:rPr>
        <w:t>приложено пълномощно № .........../Дата: .............</w:t>
      </w:r>
    </w:p>
    <w:p w:rsidR="00774698" w:rsidRPr="00774698" w:rsidRDefault="00774698" w:rsidP="00947C88">
      <w:pPr>
        <w:tabs>
          <w:tab w:val="left" w:pos="0"/>
          <w:tab w:val="left" w:pos="2847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napToGrid w:val="0"/>
          <w:sz w:val="24"/>
          <w:szCs w:val="24"/>
          <w:lang w:val="bg-BG"/>
        </w:rPr>
      </w:pPr>
      <w:r w:rsidRPr="00774698">
        <w:rPr>
          <w:rFonts w:ascii="Times New Roman" w:eastAsia="Calibri" w:hAnsi="Times New Roman" w:cs="Times New Roman"/>
          <w:b/>
          <w:snapToGrid w:val="0"/>
          <w:sz w:val="24"/>
          <w:szCs w:val="24"/>
          <w:lang w:val="bg-BG"/>
        </w:rPr>
        <w:t>Дата:</w:t>
      </w:r>
      <w:r w:rsidRPr="00774698">
        <w:rPr>
          <w:rFonts w:ascii="Times New Roman" w:eastAsia="Calibri" w:hAnsi="Times New Roman" w:cs="Times New Roman"/>
          <w:b/>
          <w:snapToGrid w:val="0"/>
          <w:sz w:val="24"/>
          <w:szCs w:val="24"/>
          <w:lang w:val="bg-BG"/>
        </w:rPr>
        <w:tab/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</w:pPr>
    </w:p>
    <w:p w:rsidR="00947C88" w:rsidRDefault="00947C88" w:rsidP="00947C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</w:pP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</w:pPr>
      <w:r w:rsidRPr="0077469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  <w:t>Забележка:</w:t>
      </w:r>
    </w:p>
    <w:p w:rsidR="00774698" w:rsidRPr="00774698" w:rsidRDefault="00774698" w:rsidP="00947C88">
      <w:pPr>
        <w:numPr>
          <w:ilvl w:val="0"/>
          <w:numId w:val="2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Декларацията е задължителна част от документите, които се представят при сключване на договор от избрания изпълнител;</w:t>
      </w:r>
    </w:p>
    <w:p w:rsidR="00774698" w:rsidRPr="00774698" w:rsidRDefault="00774698" w:rsidP="00947C88">
      <w:pPr>
        <w:numPr>
          <w:ilvl w:val="0"/>
          <w:numId w:val="2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В случай, че участникът е обединение от физически и/или юридически лица, декларация се представя за всяко физическо или юридическо лице, включено в обединението, съгласно чл. 57, ал. 2 от ЗОП;</w:t>
      </w:r>
    </w:p>
    <w:p w:rsidR="00774698" w:rsidRPr="00774698" w:rsidRDefault="00774698" w:rsidP="00947C88">
      <w:pPr>
        <w:numPr>
          <w:ilvl w:val="0"/>
          <w:numId w:val="2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Декларацията се представя и от третите лица и/или подизпълнителите, съгласно чл. 65, ал. 4 и чл. 66, ал. 2 от ЗОП.</w:t>
      </w:r>
    </w:p>
    <w:p w:rsidR="00774698" w:rsidRPr="00774698" w:rsidRDefault="00774698" w:rsidP="00947C8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774698" w:rsidRPr="00774698" w:rsidRDefault="00774698" w:rsidP="00947C8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74698" w:rsidRPr="00774698" w:rsidRDefault="00774698" w:rsidP="00947C8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74698" w:rsidRPr="00774698" w:rsidRDefault="00774698" w:rsidP="00947C88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u w:val="single"/>
          <w:lang w:val="ru-RU"/>
        </w:rPr>
      </w:pPr>
    </w:p>
    <w:p w:rsidR="00947C88" w:rsidRDefault="00947C88" w:rsidP="00947C88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u w:val="single"/>
          <w:lang w:val="ru-RU"/>
        </w:rPr>
      </w:pPr>
    </w:p>
    <w:p w:rsidR="00947C88" w:rsidRPr="00774698" w:rsidRDefault="00947C88" w:rsidP="00947C88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u w:val="single"/>
          <w:lang w:val="ru-RU"/>
        </w:rPr>
      </w:pPr>
    </w:p>
    <w:p w:rsidR="00774698" w:rsidRPr="00774698" w:rsidRDefault="00774698" w:rsidP="00947C88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u w:val="single"/>
          <w:lang w:val="ru-RU"/>
        </w:rPr>
      </w:pPr>
    </w:p>
    <w:p w:rsidR="00774698" w:rsidRPr="00774698" w:rsidRDefault="00774698" w:rsidP="00947C8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</w:pPr>
      <w:r w:rsidRPr="0077469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  <w:lastRenderedPageBreak/>
        <w:t>Образец № 8</w:t>
      </w:r>
    </w:p>
    <w:p w:rsidR="00774698" w:rsidRPr="00774698" w:rsidRDefault="00774698" w:rsidP="00947C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ДЕКЛАРАЦИЯ</w:t>
      </w:r>
    </w:p>
    <w:p w:rsidR="00774698" w:rsidRPr="00774698" w:rsidRDefault="00774698" w:rsidP="00947C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по чл. 101, ал. 11 от ЗОП, във връзка с чл. 107, т. 4 от ЗОП</w:t>
      </w:r>
      <w:r w:rsidRPr="00774698">
        <w:rPr>
          <w:rFonts w:ascii="Times New Roman" w:eastAsia="Verdana" w:hAnsi="Times New Roman" w:cs="Times New Roman"/>
          <w:b/>
          <w:bCs/>
          <w:sz w:val="24"/>
          <w:szCs w:val="24"/>
          <w:lang w:val="bg-BG" w:eastAsia="bg-BG" w:bidi="bg-BG"/>
        </w:rPr>
        <w:t xml:space="preserve"> </w:t>
      </w:r>
    </w:p>
    <w:p w:rsidR="00774698" w:rsidRPr="00774698" w:rsidRDefault="00774698" w:rsidP="00947C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(представя се при сключване на договор от избрания изпълнител)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Долуподписаният/</w:t>
      </w:r>
      <w:proofErr w:type="spellStart"/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ната</w:t>
      </w:r>
      <w:proofErr w:type="spellEnd"/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________________________________________________,</w:t>
      </w:r>
    </w:p>
    <w:p w:rsidR="00774698" w:rsidRPr="00774698" w:rsidRDefault="00774698" w:rsidP="00947C8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(трите имена на лицето, представляващо: участника, подизпълнителя, всяко едно от лицата в обединение, трето лице или надлежно упълномощеното лице (ако е приложимо))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 документ за самоличност № _____________, изд. на ____________ г. от __________, 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с постоянен адрес: ______________________________________________________,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в качеството си на _______________________________________________________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на __________________________________________________________________,</w:t>
      </w:r>
    </w:p>
    <w:p w:rsidR="00774698" w:rsidRPr="00774698" w:rsidRDefault="00774698" w:rsidP="00947C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(наименование на участника, подизпълнителя, всяко едно от лицата в обединение, трето </w:t>
      </w: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лице)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със седалище и адрес на управление/адрес за кореспонденция: гр. ______________,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_____________________________________________________________________,</w:t>
      </w:r>
    </w:p>
    <w:p w:rsidR="00774698" w:rsidRPr="00774698" w:rsidRDefault="00774698" w:rsidP="00947C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ЕИК/БУЛСТАТ/ЕГН/Идентификация на чуждестранно лице:  ______________:</w:t>
      </w:r>
    </w:p>
    <w:p w:rsidR="00774698" w:rsidRPr="00774698" w:rsidRDefault="00774698" w:rsidP="00947C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774698" w:rsidRPr="00774698" w:rsidRDefault="00774698" w:rsidP="00947C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ДЕКЛАРИРАМ, ЧЕ: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Представляваният от мен </w:t>
      </w:r>
      <w:r w:rsidRPr="00774698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участник/подизпълнител/лице в обединение/ трето лице, а </w:t>
      </w: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именно ________________________________________________</w:t>
      </w:r>
    </w:p>
    <w:p w:rsidR="00774698" w:rsidRPr="00774698" w:rsidRDefault="00774698" w:rsidP="00947C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(наименование на участника, подизпълнителя, всяко едно от лицата в обединение, трето </w:t>
      </w: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лице)</w:t>
      </w:r>
    </w:p>
    <w:p w:rsidR="00774698" w:rsidRPr="00774698" w:rsidRDefault="00774698" w:rsidP="00947C88">
      <w:pPr>
        <w:tabs>
          <w:tab w:val="left" w:pos="709"/>
          <w:tab w:val="left" w:pos="2160"/>
        </w:tabs>
        <w:spacing w:after="0" w:line="240" w:lineRule="auto"/>
        <w:ind w:right="-108"/>
        <w:jc w:val="both"/>
        <w:rPr>
          <w:rFonts w:ascii="Times New Roman" w:eastAsia="Calibri" w:hAnsi="Times New Roman" w:cs="Times New Roman"/>
          <w:b/>
          <w:spacing w:val="-1"/>
          <w:sz w:val="24"/>
          <w:szCs w:val="24"/>
          <w:lang w:val="bg-BG"/>
        </w:rPr>
      </w:pPr>
      <w:r w:rsidRPr="00774698">
        <w:rPr>
          <w:rFonts w:ascii="Times New Roman" w:eastAsia="Calibri" w:hAnsi="Times New Roman" w:cs="Times New Roman"/>
          <w:b/>
          <w:i/>
          <w:sz w:val="24"/>
          <w:szCs w:val="24"/>
          <w:lang w:val="bg-BG"/>
        </w:rPr>
        <w:t>не е свързано лице с участник в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bg-BG"/>
        </w:rPr>
        <w:t xml:space="preserve"> обществена поръчка с предмет: …………………………………………………………………………….</w:t>
      </w:r>
    </w:p>
    <w:p w:rsidR="00774698" w:rsidRPr="00774698" w:rsidRDefault="00774698" w:rsidP="00947C88">
      <w:pPr>
        <w:tabs>
          <w:tab w:val="left" w:pos="-567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774698" w:rsidRPr="00774698" w:rsidRDefault="00774698" w:rsidP="00947C88">
      <w:pPr>
        <w:tabs>
          <w:tab w:val="left" w:pos="-567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bg-BG"/>
        </w:rPr>
      </w:pPr>
      <w:r w:rsidRPr="00774698">
        <w:rPr>
          <w:rFonts w:ascii="Times New Roman" w:eastAsia="Calibri" w:hAnsi="Times New Roman" w:cs="Times New Roman"/>
          <w:b/>
          <w:sz w:val="24"/>
          <w:szCs w:val="24"/>
          <w:u w:val="single"/>
          <w:lang w:val="bg-BG"/>
        </w:rPr>
        <w:t>Забележка:</w:t>
      </w:r>
    </w:p>
    <w:p w:rsidR="00774698" w:rsidRPr="00774698" w:rsidRDefault="00774698" w:rsidP="00947C88">
      <w:pPr>
        <w:tabs>
          <w:tab w:val="left" w:pos="-56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Calibri" w:hAnsi="Times New Roman" w:cs="Times New Roman"/>
          <w:sz w:val="24"/>
          <w:szCs w:val="24"/>
          <w:lang w:val="bg-BG"/>
        </w:rPr>
        <w:t>Свързани лица не могат да бъдат самостоятелни участници в една и съща процедура. Възложителят отстранява от процедурата участници, които са свързани лица.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Verdana" w:hAnsi="Times New Roman" w:cs="Times New Roman"/>
          <w:b/>
          <w:color w:val="232323"/>
          <w:sz w:val="24"/>
          <w:szCs w:val="24"/>
          <w:lang w:val="bg-BG" w:eastAsia="bg-BG" w:bidi="bg-BG"/>
        </w:rPr>
      </w:pPr>
      <w:r w:rsidRPr="00774698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Свързани лица по смисъла на </w:t>
      </w:r>
      <w:r w:rsidRPr="00774698">
        <w:rPr>
          <w:rFonts w:ascii="Times New Roman" w:eastAsia="Verdana" w:hAnsi="Times New Roman" w:cs="Times New Roman"/>
          <w:b/>
          <w:bCs/>
          <w:color w:val="232323"/>
          <w:sz w:val="24"/>
          <w:szCs w:val="24"/>
          <w:lang w:val="bg-BG" w:eastAsia="bg-BG" w:bidi="bg-BG"/>
        </w:rPr>
        <w:t xml:space="preserve">§ </w:t>
      </w:r>
      <w:r w:rsidRPr="00774698">
        <w:rPr>
          <w:rFonts w:ascii="Times New Roman" w:eastAsia="Verdana" w:hAnsi="Times New Roman" w:cs="Times New Roman"/>
          <w:b/>
          <w:bCs/>
          <w:i/>
          <w:iCs/>
          <w:color w:val="232323"/>
          <w:sz w:val="24"/>
          <w:szCs w:val="24"/>
          <w:lang w:val="bg-BG" w:eastAsia="bg-BG" w:bidi="bg-BG"/>
        </w:rPr>
        <w:t>2,</w:t>
      </w:r>
      <w:r w:rsidRPr="00774698">
        <w:rPr>
          <w:rFonts w:ascii="Times New Roman" w:eastAsia="Verdana" w:hAnsi="Times New Roman" w:cs="Times New Roman"/>
          <w:b/>
          <w:bCs/>
          <w:color w:val="232323"/>
          <w:sz w:val="24"/>
          <w:szCs w:val="24"/>
          <w:lang w:val="bg-BG" w:eastAsia="bg-BG" w:bidi="bg-BG"/>
        </w:rPr>
        <w:t xml:space="preserve"> т. 45 от ДР на ЗОП във </w:t>
      </w:r>
      <w:proofErr w:type="spellStart"/>
      <w:r w:rsidRPr="00774698">
        <w:rPr>
          <w:rFonts w:ascii="Times New Roman" w:eastAsia="Verdana" w:hAnsi="Times New Roman" w:cs="Times New Roman"/>
          <w:b/>
          <w:bCs/>
          <w:color w:val="232323"/>
          <w:sz w:val="24"/>
          <w:szCs w:val="24"/>
          <w:lang w:val="bg-BG" w:eastAsia="bg-BG" w:bidi="bg-BG"/>
        </w:rPr>
        <w:t>вр</w:t>
      </w:r>
      <w:proofErr w:type="spellEnd"/>
      <w:r w:rsidRPr="00774698">
        <w:rPr>
          <w:rFonts w:ascii="Times New Roman" w:eastAsia="Verdana" w:hAnsi="Times New Roman" w:cs="Times New Roman"/>
          <w:b/>
          <w:bCs/>
          <w:color w:val="232323"/>
          <w:sz w:val="24"/>
          <w:szCs w:val="24"/>
          <w:lang w:val="bg-BG" w:eastAsia="bg-BG" w:bidi="bg-BG"/>
        </w:rPr>
        <w:t>. с § 1, т. 13 и 14 от ДР на Закона за публичното предлагане на ценни книжа (ЗППЦК) са: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Verdana" w:hAnsi="Times New Roman" w:cs="Times New Roman"/>
          <w:b/>
          <w:bCs/>
          <w:sz w:val="24"/>
          <w:szCs w:val="24"/>
          <w:lang w:val="bg-BG" w:eastAsia="bg-BG" w:bidi="bg-BG"/>
        </w:rPr>
        <w:t>Съгласно § 1, т. 13 от ДР на ЗППЦК</w:t>
      </w: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, "Свързани лица" са: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а) лицата, едното от които контролира другото лице или негово дъщерно дружество;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б) лицата, чиято дейност се контролира от трето лице;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в) лицата, които съвместно контролират трето лице;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г) съпрузите, роднините по права линия без ограничения, роднините по съребрена линия до четвърта степен включително и роднините по сватовство до четвърта степен включително.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Verdana" w:hAnsi="Times New Roman" w:cs="Times New Roman"/>
          <w:b/>
          <w:bCs/>
          <w:sz w:val="24"/>
          <w:szCs w:val="24"/>
          <w:lang w:val="bg-BG" w:eastAsia="bg-BG" w:bidi="bg-BG"/>
        </w:rPr>
        <w:t xml:space="preserve">Съгласно § 1, т. 14 от ДР на ЗППЦК, </w:t>
      </w: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"Контрол" е налице, когато едно лице: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а) притежава, включително чрез дъщерно дружество или по силата </w:t>
      </w:r>
      <w:r w:rsidRPr="007746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bg-BG"/>
        </w:rPr>
        <w:t>на</w:t>
      </w: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споразумение с друго лице, над 50 </w:t>
      </w:r>
      <w:r w:rsidRPr="007746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bg-BG"/>
        </w:rPr>
        <w:t>на</w:t>
      </w: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сто от броя </w:t>
      </w:r>
      <w:r w:rsidRPr="007746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bg-BG"/>
        </w:rPr>
        <w:t>на</w:t>
      </w: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гласовете в общото събрание </w:t>
      </w:r>
      <w:r w:rsidRPr="007746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bg-BG"/>
        </w:rPr>
        <w:t>на</w:t>
      </w: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едно дружество или друго юридическо лице; или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б) може да определя пряко или непряко повече от половината от членовете </w:t>
      </w:r>
      <w:r w:rsidRPr="007746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bg-BG"/>
        </w:rPr>
        <w:t>на</w:t>
      </w: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управителния или контролния орган </w:t>
      </w:r>
      <w:r w:rsidRPr="007746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bg-BG"/>
        </w:rPr>
        <w:t>на</w:t>
      </w: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едно юридическо лице; или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в) може по друг начин да упражнява решаващо влияние върху вземането </w:t>
      </w:r>
      <w:r w:rsidRPr="007746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bg-BG"/>
        </w:rPr>
        <w:t>на</w:t>
      </w: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решения във връзка с дейността </w:t>
      </w:r>
      <w:r w:rsidRPr="007746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bg-BG"/>
        </w:rPr>
        <w:t>на</w:t>
      </w: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юридическо лице.</w:t>
      </w:r>
    </w:p>
    <w:p w:rsidR="00774698" w:rsidRPr="00774698" w:rsidRDefault="00774698" w:rsidP="00947C88">
      <w:pPr>
        <w:widowControl w:val="0"/>
        <w:tabs>
          <w:tab w:val="left" w:pos="9360"/>
        </w:tabs>
        <w:spacing w:after="0" w:line="240" w:lineRule="auto"/>
        <w:ind w:right="51"/>
        <w:jc w:val="both"/>
        <w:rPr>
          <w:rFonts w:ascii="Times New Roman" w:eastAsia="Verdana" w:hAnsi="Times New Roman" w:cs="Times New Roman"/>
          <w:sz w:val="24"/>
          <w:szCs w:val="24"/>
          <w:lang w:val="bg-BG" w:eastAsia="bg-BG" w:bidi="bg-BG"/>
        </w:rPr>
      </w:pP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Известна ми е наказателната отговорност по чл. 313 от Наказателния кодекс за деклариране на неверни обстоятелства.</w:t>
      </w:r>
    </w:p>
    <w:p w:rsidR="00774698" w:rsidRPr="00774698" w:rsidRDefault="00774698" w:rsidP="00947C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  <w:lang w:val="bg-BG"/>
        </w:rPr>
      </w:pPr>
      <w:r w:rsidRPr="00774698">
        <w:rPr>
          <w:rFonts w:ascii="Times New Roman" w:eastAsia="Calibri" w:hAnsi="Times New Roman" w:cs="Times New Roman"/>
          <w:b/>
          <w:snapToGrid w:val="0"/>
          <w:sz w:val="24"/>
          <w:szCs w:val="24"/>
          <w:lang w:val="bg-BG"/>
        </w:rPr>
        <w:t>Подпис: ...................................................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  <w:lang w:val="bg-BG"/>
        </w:rPr>
      </w:pPr>
      <w:r w:rsidRPr="00774698">
        <w:rPr>
          <w:rFonts w:ascii="Times New Roman" w:eastAsia="Calibri" w:hAnsi="Times New Roman" w:cs="Times New Roman"/>
          <w:b/>
          <w:snapToGrid w:val="0"/>
          <w:sz w:val="24"/>
          <w:szCs w:val="24"/>
          <w:lang w:val="bg-BG"/>
        </w:rPr>
        <w:t>.................................................................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Calibri" w:hAnsi="Times New Roman" w:cs="Times New Roman"/>
          <w:b/>
          <w:sz w:val="24"/>
          <w:szCs w:val="24"/>
          <w:lang w:val="bg-BG"/>
        </w:rPr>
        <w:t>ИМЕ И ФАМИЛИЯ, ДЛЪЖНОСТ НА ЗАКОННИЯ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Calibri" w:hAnsi="Times New Roman" w:cs="Times New Roman"/>
          <w:b/>
          <w:sz w:val="24"/>
          <w:szCs w:val="24"/>
          <w:lang w:val="bg-BG"/>
        </w:rPr>
        <w:t>ПРЕДСТАВИТЕЛ ИЛИ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Calibri" w:hAnsi="Times New Roman" w:cs="Times New Roman"/>
          <w:b/>
          <w:sz w:val="24"/>
          <w:szCs w:val="24"/>
          <w:lang w:val="bg-BG"/>
        </w:rPr>
        <w:t>НАДЛЕЖНО УПЪЛНОМОЩЕНОТО ЛИЦЕ, съгласно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Calibri" w:hAnsi="Times New Roman" w:cs="Times New Roman"/>
          <w:b/>
          <w:sz w:val="24"/>
          <w:szCs w:val="24"/>
          <w:lang w:val="bg-BG"/>
        </w:rPr>
        <w:t>приложено пълномощно № .........../Дата: .............</w:t>
      </w:r>
    </w:p>
    <w:p w:rsidR="00774698" w:rsidRPr="00774698" w:rsidRDefault="00774698" w:rsidP="00947C88">
      <w:pPr>
        <w:tabs>
          <w:tab w:val="left" w:pos="0"/>
          <w:tab w:val="left" w:pos="2847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napToGrid w:val="0"/>
          <w:sz w:val="24"/>
          <w:szCs w:val="24"/>
          <w:lang w:val="bg-BG"/>
        </w:rPr>
      </w:pPr>
      <w:r w:rsidRPr="00774698">
        <w:rPr>
          <w:rFonts w:ascii="Times New Roman" w:eastAsia="Calibri" w:hAnsi="Times New Roman" w:cs="Times New Roman"/>
          <w:b/>
          <w:snapToGrid w:val="0"/>
          <w:sz w:val="24"/>
          <w:szCs w:val="24"/>
          <w:lang w:val="bg-BG"/>
        </w:rPr>
        <w:t>Дата:</w:t>
      </w:r>
      <w:r w:rsidRPr="00774698">
        <w:rPr>
          <w:rFonts w:ascii="Times New Roman" w:eastAsia="Calibri" w:hAnsi="Times New Roman" w:cs="Times New Roman"/>
          <w:b/>
          <w:snapToGrid w:val="0"/>
          <w:sz w:val="24"/>
          <w:szCs w:val="24"/>
          <w:lang w:val="bg-BG"/>
        </w:rPr>
        <w:tab/>
      </w:r>
    </w:p>
    <w:p w:rsidR="00774698" w:rsidRPr="00774698" w:rsidRDefault="00774698" w:rsidP="00947C8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</w:pPr>
    </w:p>
    <w:p w:rsidR="00774698" w:rsidRPr="00774698" w:rsidRDefault="00774698" w:rsidP="00947C8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</w:pPr>
    </w:p>
    <w:p w:rsidR="00774698" w:rsidRPr="00774698" w:rsidRDefault="00774698" w:rsidP="00947C8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bg-BG"/>
        </w:rPr>
      </w:pPr>
      <w:r w:rsidRPr="0077469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  <w:t>Забележка:</w:t>
      </w:r>
    </w:p>
    <w:p w:rsidR="00774698" w:rsidRPr="00774698" w:rsidRDefault="00774698" w:rsidP="00947C88">
      <w:pPr>
        <w:numPr>
          <w:ilvl w:val="0"/>
          <w:numId w:val="2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Декларацията е задължителна част от документите, които се представят при сключване на договор от избрания изпълнител;</w:t>
      </w:r>
    </w:p>
    <w:p w:rsidR="00774698" w:rsidRPr="00774698" w:rsidRDefault="00774698" w:rsidP="00947C88">
      <w:pPr>
        <w:numPr>
          <w:ilvl w:val="0"/>
          <w:numId w:val="2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Декларацията се подписва от законния представител на участника, подизпълнителя, всяко едно от лицата в обединение, трето лице или надлежно упълномощено лице, с приложено пълномощно.</w:t>
      </w:r>
    </w:p>
    <w:p w:rsidR="00774698" w:rsidRPr="00774698" w:rsidRDefault="00774698" w:rsidP="00947C88">
      <w:pPr>
        <w:tabs>
          <w:tab w:val="left" w:pos="0"/>
          <w:tab w:val="left" w:pos="1134"/>
        </w:tabs>
        <w:spacing w:after="0" w:line="240" w:lineRule="auto"/>
        <w:ind w:left="62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4698" w:rsidRPr="00774698" w:rsidRDefault="00774698" w:rsidP="00947C8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774698" w:rsidRPr="00774698" w:rsidRDefault="00774698" w:rsidP="00947C8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774698" w:rsidRPr="00774698" w:rsidRDefault="00774698" w:rsidP="00947C8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774698" w:rsidRPr="00774698" w:rsidRDefault="00774698" w:rsidP="00947C88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u w:val="single"/>
          <w:lang w:val="ru-RU"/>
        </w:rPr>
      </w:pPr>
    </w:p>
    <w:p w:rsidR="00774698" w:rsidRPr="00774698" w:rsidRDefault="00774698" w:rsidP="00947C88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u w:val="single"/>
          <w:lang w:val="ru-RU"/>
        </w:rPr>
      </w:pPr>
    </w:p>
    <w:p w:rsidR="00774698" w:rsidRPr="00774698" w:rsidRDefault="00774698" w:rsidP="00947C88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u w:val="single"/>
          <w:lang w:val="ru-RU"/>
        </w:rPr>
      </w:pPr>
    </w:p>
    <w:p w:rsidR="00774698" w:rsidRPr="00774698" w:rsidRDefault="00774698" w:rsidP="00947C88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u w:val="single"/>
          <w:lang w:val="ru-RU"/>
        </w:rPr>
      </w:pPr>
    </w:p>
    <w:p w:rsidR="00774698" w:rsidRDefault="00774698" w:rsidP="00947C88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u w:val="single"/>
          <w:lang w:val="ru-RU"/>
        </w:rPr>
      </w:pPr>
    </w:p>
    <w:p w:rsidR="00947C88" w:rsidRDefault="00947C88" w:rsidP="00947C88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u w:val="single"/>
          <w:lang w:val="ru-RU"/>
        </w:rPr>
      </w:pPr>
    </w:p>
    <w:p w:rsidR="00947C88" w:rsidRDefault="00947C88" w:rsidP="00947C88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u w:val="single"/>
          <w:lang w:val="ru-RU"/>
        </w:rPr>
      </w:pPr>
    </w:p>
    <w:p w:rsidR="00947C88" w:rsidRDefault="00947C88" w:rsidP="00947C88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u w:val="single"/>
          <w:lang w:val="ru-RU"/>
        </w:rPr>
      </w:pPr>
    </w:p>
    <w:p w:rsidR="00947C88" w:rsidRDefault="00947C88" w:rsidP="00947C88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u w:val="single"/>
          <w:lang w:val="ru-RU"/>
        </w:rPr>
      </w:pPr>
    </w:p>
    <w:p w:rsidR="00947C88" w:rsidRDefault="00947C88" w:rsidP="00947C88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u w:val="single"/>
          <w:lang w:val="ru-RU"/>
        </w:rPr>
      </w:pPr>
    </w:p>
    <w:p w:rsidR="00947C88" w:rsidRDefault="00947C88" w:rsidP="00947C88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u w:val="single"/>
          <w:lang w:val="ru-RU"/>
        </w:rPr>
      </w:pPr>
    </w:p>
    <w:p w:rsidR="00947C88" w:rsidRDefault="00947C88" w:rsidP="00947C88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u w:val="single"/>
          <w:lang w:val="ru-RU"/>
        </w:rPr>
      </w:pPr>
    </w:p>
    <w:p w:rsidR="00947C88" w:rsidRDefault="00947C88" w:rsidP="00947C88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u w:val="single"/>
          <w:lang w:val="ru-RU"/>
        </w:rPr>
      </w:pPr>
    </w:p>
    <w:p w:rsidR="00947C88" w:rsidRDefault="00947C88" w:rsidP="00947C88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u w:val="single"/>
          <w:lang w:val="ru-RU"/>
        </w:rPr>
      </w:pPr>
    </w:p>
    <w:p w:rsidR="00947C88" w:rsidRDefault="00947C88" w:rsidP="00947C88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u w:val="single"/>
          <w:lang w:val="ru-RU"/>
        </w:rPr>
      </w:pPr>
    </w:p>
    <w:p w:rsidR="00947C88" w:rsidRDefault="00947C88" w:rsidP="00947C88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u w:val="single"/>
          <w:lang w:val="ru-RU"/>
        </w:rPr>
      </w:pPr>
    </w:p>
    <w:p w:rsidR="00947C88" w:rsidRDefault="00947C88" w:rsidP="00947C88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u w:val="single"/>
          <w:lang w:val="ru-RU"/>
        </w:rPr>
      </w:pPr>
    </w:p>
    <w:p w:rsidR="00947C88" w:rsidRDefault="00947C88" w:rsidP="00947C88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u w:val="single"/>
          <w:lang w:val="ru-RU"/>
        </w:rPr>
      </w:pPr>
    </w:p>
    <w:p w:rsidR="00947C88" w:rsidRDefault="00947C88" w:rsidP="00947C88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u w:val="single"/>
          <w:lang w:val="ru-RU"/>
        </w:rPr>
      </w:pPr>
    </w:p>
    <w:p w:rsidR="00947C88" w:rsidRDefault="00947C88" w:rsidP="00947C88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u w:val="single"/>
          <w:lang w:val="ru-RU"/>
        </w:rPr>
      </w:pPr>
    </w:p>
    <w:p w:rsidR="00947C88" w:rsidRDefault="00947C88" w:rsidP="00947C88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u w:val="single"/>
          <w:lang w:val="ru-RU"/>
        </w:rPr>
      </w:pPr>
    </w:p>
    <w:p w:rsidR="00947C88" w:rsidRPr="00774698" w:rsidRDefault="00947C88" w:rsidP="00947C88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u w:val="single"/>
          <w:lang w:val="ru-RU"/>
        </w:rPr>
      </w:pPr>
    </w:p>
    <w:p w:rsidR="00774698" w:rsidRDefault="00774698" w:rsidP="00947C8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val="ru-RU"/>
        </w:rPr>
      </w:pPr>
    </w:p>
    <w:p w:rsidR="00774698" w:rsidRPr="00774698" w:rsidRDefault="00774698" w:rsidP="00947C8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val="ru-RU"/>
        </w:rPr>
      </w:pPr>
    </w:p>
    <w:p w:rsidR="00774698" w:rsidRPr="00774698" w:rsidRDefault="00774698" w:rsidP="00947C8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</w:pPr>
      <w:r w:rsidRPr="00774698">
        <w:rPr>
          <w:rFonts w:ascii="Times New Roman" w:eastAsia="Calibri" w:hAnsi="Times New Roman" w:cs="Times New Roman"/>
          <w:b/>
          <w:sz w:val="24"/>
          <w:szCs w:val="24"/>
          <w:u w:val="single"/>
          <w:lang w:val="ru-RU"/>
        </w:rPr>
        <w:lastRenderedPageBreak/>
        <w:t>Образец № 9</w:t>
      </w:r>
    </w:p>
    <w:p w:rsidR="00774698" w:rsidRPr="00774698" w:rsidRDefault="00774698" w:rsidP="00947C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ДЕКЛАРАЦИЯ</w:t>
      </w:r>
    </w:p>
    <w:p w:rsidR="00774698" w:rsidRPr="00774698" w:rsidRDefault="00774698" w:rsidP="00947C88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</w:pPr>
      <w:r w:rsidRPr="00774698">
        <w:rPr>
          <w:rFonts w:ascii="Times New Roman" w:eastAsia="Verdana" w:hAnsi="Times New Roman" w:cs="Times New Roman"/>
          <w:b/>
          <w:sz w:val="24"/>
          <w:szCs w:val="24"/>
          <w:lang w:val="bg-BG"/>
        </w:rPr>
        <w:t>по чл. 3, т. 8 от 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</w:t>
      </w:r>
      <w:r w:rsidRPr="00774698" w:rsidDel="00317676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</w:t>
      </w:r>
    </w:p>
    <w:p w:rsidR="00774698" w:rsidRPr="00774698" w:rsidRDefault="00774698" w:rsidP="00947C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(представя се при сключване на договор от избрания изпълнител)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Долуподписаният/</w:t>
      </w:r>
      <w:proofErr w:type="spellStart"/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ната</w:t>
      </w:r>
      <w:proofErr w:type="spellEnd"/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________________________________________________,</w:t>
      </w:r>
    </w:p>
    <w:p w:rsidR="00774698" w:rsidRPr="00774698" w:rsidRDefault="00774698" w:rsidP="00947C8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(трите имена на лицето, представляващо участника или на надлежно упълномощеното лице (ако е приложимо))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 документ за самоличност № _____________, изд. на ____________ г. от __________, 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с постоянен адрес: ______________________________________________________,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в качеството си на _______________________________________________________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на __________________________________________________________________,</w:t>
      </w:r>
    </w:p>
    <w:p w:rsidR="00774698" w:rsidRPr="00774698" w:rsidRDefault="00774698" w:rsidP="00947C8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(наименование и </w:t>
      </w:r>
      <w:proofErr w:type="spellStart"/>
      <w:r w:rsidRPr="00774698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правноорганизационна</w:t>
      </w:r>
      <w:proofErr w:type="spellEnd"/>
      <w:r w:rsidRPr="00774698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 форма на участника)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със седалище и адрес на управление/адрес за кореспонденция: гр. ______________,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_____________________________________________________________________,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ЕИК/БУЛСТАТ/ЕГН/Идентификация на чуждестранно лице:  ______________:</w:t>
      </w:r>
    </w:p>
    <w:p w:rsidR="00774698" w:rsidRPr="00774698" w:rsidRDefault="00774698" w:rsidP="00947C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774698" w:rsidRPr="00774698" w:rsidRDefault="00774698" w:rsidP="00947C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ДЕКЛАРИРАМ, ЧЕ: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1. Представляваният от мен участник не</w:t>
      </w:r>
      <w:r w:rsidRPr="0077469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g-BG"/>
        </w:rPr>
        <w:t xml:space="preserve"> е дружество, регистрирано в юрисдикция с преференциален данъчен режим.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2. Представляваният от мен участник не</w:t>
      </w:r>
      <w:r w:rsidRPr="0077469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g-BG"/>
        </w:rPr>
        <w:t xml:space="preserve"> е контролиран от дружество, регистрирано в юрисдикция с преференциален данъчен режим</w:t>
      </w: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Известна ми е наказателната отговорност по чл. 313 от Наказателния кодекс за деклариране на неверни обстоятелства.</w:t>
      </w:r>
    </w:p>
    <w:p w:rsidR="00774698" w:rsidRPr="00774698" w:rsidRDefault="00774698" w:rsidP="00947C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Задължавам се при промени в горепосочените обстоятелства да уведомя Възложителя в 7 (седем) дневен срок от настъпването им.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  <w:lang w:val="bg-BG"/>
        </w:rPr>
      </w:pPr>
      <w:r w:rsidRPr="00774698">
        <w:rPr>
          <w:rFonts w:ascii="Times New Roman" w:eastAsia="Calibri" w:hAnsi="Times New Roman" w:cs="Times New Roman"/>
          <w:b/>
          <w:snapToGrid w:val="0"/>
          <w:sz w:val="24"/>
          <w:szCs w:val="24"/>
          <w:lang w:val="bg-BG"/>
        </w:rPr>
        <w:t>Подпис: ........................................................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Calibri" w:hAnsi="Times New Roman" w:cs="Times New Roman"/>
          <w:b/>
          <w:sz w:val="24"/>
          <w:szCs w:val="24"/>
          <w:lang w:val="bg-BG"/>
        </w:rPr>
        <w:t>ИМЕ И ФАМИЛИЯ, ДЛЪЖНОСТ НА ЗАКОННИЯ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Calibri" w:hAnsi="Times New Roman" w:cs="Times New Roman"/>
          <w:b/>
          <w:sz w:val="24"/>
          <w:szCs w:val="24"/>
          <w:lang w:val="bg-BG"/>
        </w:rPr>
        <w:t>ПРЕДСТАВИТЕЛ НА УЧАСТНИКА ИЛИ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Calibri" w:hAnsi="Times New Roman" w:cs="Times New Roman"/>
          <w:b/>
          <w:sz w:val="24"/>
          <w:szCs w:val="24"/>
          <w:lang w:val="bg-BG"/>
        </w:rPr>
        <w:t>НАДЛЕЖНО УПЪЛНОМОЩЕНОТО ЛИЦЕ, съгласно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Calibri" w:hAnsi="Times New Roman" w:cs="Times New Roman"/>
          <w:b/>
          <w:sz w:val="24"/>
          <w:szCs w:val="24"/>
          <w:lang w:val="bg-BG"/>
        </w:rPr>
        <w:t>приложено пълномощно № .........../Дата: .............</w:t>
      </w:r>
    </w:p>
    <w:p w:rsidR="00774698" w:rsidRPr="00774698" w:rsidRDefault="00774698" w:rsidP="00947C88">
      <w:pPr>
        <w:tabs>
          <w:tab w:val="left" w:pos="0"/>
          <w:tab w:val="left" w:pos="2847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napToGrid w:val="0"/>
          <w:sz w:val="24"/>
          <w:szCs w:val="24"/>
          <w:lang w:val="bg-BG"/>
        </w:rPr>
      </w:pPr>
      <w:r w:rsidRPr="00774698">
        <w:rPr>
          <w:rFonts w:ascii="Times New Roman" w:eastAsia="Calibri" w:hAnsi="Times New Roman" w:cs="Times New Roman"/>
          <w:b/>
          <w:snapToGrid w:val="0"/>
          <w:sz w:val="24"/>
          <w:szCs w:val="24"/>
          <w:lang w:val="bg-BG"/>
        </w:rPr>
        <w:t>Дата:</w:t>
      </w:r>
      <w:r w:rsidRPr="00774698">
        <w:rPr>
          <w:rFonts w:ascii="Times New Roman" w:eastAsia="Calibri" w:hAnsi="Times New Roman" w:cs="Times New Roman"/>
          <w:b/>
          <w:snapToGrid w:val="0"/>
          <w:sz w:val="24"/>
          <w:szCs w:val="24"/>
          <w:lang w:val="bg-BG"/>
        </w:rPr>
        <w:tab/>
      </w:r>
    </w:p>
    <w:p w:rsidR="00774698" w:rsidRPr="00774698" w:rsidRDefault="00774698" w:rsidP="00947C8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</w:pPr>
    </w:p>
    <w:p w:rsidR="00774698" w:rsidRPr="00774698" w:rsidRDefault="00774698" w:rsidP="00947C8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bg-BG"/>
        </w:rPr>
      </w:pPr>
      <w:r w:rsidRPr="0077469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  <w:t>Забележка:</w:t>
      </w:r>
    </w:p>
    <w:p w:rsidR="00774698" w:rsidRPr="00774698" w:rsidRDefault="00774698" w:rsidP="00947C88">
      <w:pPr>
        <w:numPr>
          <w:ilvl w:val="0"/>
          <w:numId w:val="2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Декларацията е задължителна част от документите, които се представят при сключване на договор от избрания изпълнител;</w:t>
      </w:r>
    </w:p>
    <w:p w:rsidR="00774698" w:rsidRPr="00774698" w:rsidRDefault="00774698" w:rsidP="00947C88">
      <w:pPr>
        <w:numPr>
          <w:ilvl w:val="0"/>
          <w:numId w:val="2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Декларацията се подписва от законния представител на участника или надлежно упълномощено лице, с приложено пълномощно;</w:t>
      </w:r>
    </w:p>
    <w:p w:rsidR="00774698" w:rsidRPr="00774698" w:rsidRDefault="00774698" w:rsidP="00947C88">
      <w:pPr>
        <w:numPr>
          <w:ilvl w:val="0"/>
          <w:numId w:val="2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Ако участникът е обединение, Декларацията се представя от името на обединението - участник и се подписва от партньора, който представлява обединението за целите на настоящата обществена поръчка или надлежно упълномощено лице, с приложено пълномощно.</w:t>
      </w:r>
    </w:p>
    <w:p w:rsidR="00774698" w:rsidRPr="00774698" w:rsidRDefault="00774698" w:rsidP="00947C88">
      <w:pPr>
        <w:spacing w:after="0" w:line="240" w:lineRule="auto"/>
        <w:ind w:right="-488"/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</w:pPr>
    </w:p>
    <w:p w:rsidR="00774698" w:rsidRPr="00774698" w:rsidRDefault="00774698" w:rsidP="00947C88">
      <w:pPr>
        <w:spacing w:after="0" w:line="240" w:lineRule="auto"/>
        <w:ind w:right="-488"/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</w:pPr>
    </w:p>
    <w:p w:rsidR="00774698" w:rsidRPr="00774698" w:rsidRDefault="00774698" w:rsidP="00947C88">
      <w:pPr>
        <w:spacing w:after="0" w:line="240" w:lineRule="auto"/>
        <w:ind w:right="-488"/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</w:pPr>
    </w:p>
    <w:p w:rsidR="00774698" w:rsidRPr="00774698" w:rsidRDefault="00774698" w:rsidP="00947C88">
      <w:pPr>
        <w:spacing w:after="0" w:line="240" w:lineRule="auto"/>
        <w:ind w:right="-488"/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</w:pPr>
    </w:p>
    <w:p w:rsidR="00774698" w:rsidRPr="00774698" w:rsidRDefault="00774698" w:rsidP="00947C88">
      <w:pPr>
        <w:spacing w:after="0" w:line="240" w:lineRule="auto"/>
        <w:ind w:right="-488"/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</w:pPr>
    </w:p>
    <w:p w:rsidR="00774698" w:rsidRPr="00774698" w:rsidRDefault="00774698" w:rsidP="00947C8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</w:pPr>
      <w:r w:rsidRPr="00774698">
        <w:rPr>
          <w:rFonts w:ascii="Times New Roman" w:eastAsia="Calibri" w:hAnsi="Times New Roman" w:cs="Times New Roman"/>
          <w:b/>
          <w:sz w:val="24"/>
          <w:szCs w:val="24"/>
          <w:u w:val="single"/>
          <w:lang w:val="bg-BG"/>
        </w:rPr>
        <w:t>Образец № 10</w:t>
      </w:r>
    </w:p>
    <w:p w:rsidR="00774698" w:rsidRPr="00774698" w:rsidRDefault="00774698" w:rsidP="00947C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Д Е К Л А Р А Ц И Я</w:t>
      </w:r>
    </w:p>
    <w:p w:rsidR="00774698" w:rsidRPr="00774698" w:rsidRDefault="00774698" w:rsidP="00947C88">
      <w:pPr>
        <w:spacing w:after="0" w:line="240" w:lineRule="auto"/>
        <w:jc w:val="center"/>
        <w:rPr>
          <w:rFonts w:ascii="Times New Roman" w:eastAsia="Verdana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Verdana" w:hAnsi="Times New Roman" w:cs="Times New Roman"/>
          <w:b/>
          <w:sz w:val="24"/>
          <w:szCs w:val="24"/>
          <w:lang w:val="bg-BG"/>
        </w:rPr>
        <w:t xml:space="preserve">по чл. 69 от Закона за противодействие на корупцията и за отнемане на незаконно придобитото имущество </w:t>
      </w:r>
    </w:p>
    <w:p w:rsidR="00774698" w:rsidRPr="00774698" w:rsidRDefault="00774698" w:rsidP="00947C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(представя се при сключване на договор от избрания изпълнител)</w:t>
      </w:r>
    </w:p>
    <w:p w:rsidR="00774698" w:rsidRPr="00774698" w:rsidRDefault="00774698" w:rsidP="00947C8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Долуподписаният/</w:t>
      </w:r>
      <w:proofErr w:type="spellStart"/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ната</w:t>
      </w:r>
      <w:proofErr w:type="spellEnd"/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________________________________________________,</w:t>
      </w:r>
    </w:p>
    <w:p w:rsidR="00774698" w:rsidRPr="00774698" w:rsidRDefault="00774698" w:rsidP="00947C8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(трите имена на лицето, представляващо участника)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 документ за самоличност № _____________, изд. на ____________ г. от __________, 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с постоянен адрес: ______________________________________________________,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в качеството си на _______________________________________________________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на __________________________________________________________________,</w:t>
      </w:r>
    </w:p>
    <w:p w:rsidR="00774698" w:rsidRPr="00774698" w:rsidRDefault="00774698" w:rsidP="00947C8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(наименование и </w:t>
      </w:r>
      <w:proofErr w:type="spellStart"/>
      <w:r w:rsidRPr="00774698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правноорганизационна</w:t>
      </w:r>
      <w:proofErr w:type="spellEnd"/>
      <w:r w:rsidRPr="00774698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 форма на участника)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със седалище и адрес на управление/адрес за кореспонденция: гр. ______________,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_____________________________________________________________________,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ЕИК/БУЛСТАТ/ЕГН/Идентификация на чуждестранно лице:  ______________:</w:t>
      </w:r>
    </w:p>
    <w:p w:rsidR="00774698" w:rsidRPr="00774698" w:rsidRDefault="00774698" w:rsidP="00947C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774698" w:rsidRPr="00774698" w:rsidRDefault="00774698" w:rsidP="00947C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ДЕКЛАРИРАМ, ЧЕ: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1. Не съм лице, заемало висша публична длъжност, което в последната една година от изпълнението на правомощията или задълженията си по служба е участвало в провеждането на процедури за възлагане на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държава.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2. Представляваният от мен участник не е юридическо лице, в което лице по чл. 69 ал. 1 от Закона за противодействие на корупцията и за отнемане на незаконно придобитото имущество е станало съдружник, притежава дялове или е управител или член на орган на управление или контрол след освобождаването му от длъжност.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Известна ми е наказателната отговорност по чл. 313 от Наказателния кодекс за деклариране на неверни данни.</w:t>
      </w:r>
    </w:p>
    <w:p w:rsidR="00947C88" w:rsidRDefault="00947C88" w:rsidP="00947C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  <w:lang w:val="bg-BG"/>
        </w:rPr>
      </w:pPr>
    </w:p>
    <w:p w:rsidR="00947C88" w:rsidRDefault="00947C88" w:rsidP="00947C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  <w:lang w:val="bg-BG"/>
        </w:rPr>
      </w:pP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  <w:lang w:val="bg-BG"/>
        </w:rPr>
      </w:pPr>
      <w:r w:rsidRPr="00774698">
        <w:rPr>
          <w:rFonts w:ascii="Times New Roman" w:eastAsia="Calibri" w:hAnsi="Times New Roman" w:cs="Times New Roman"/>
          <w:b/>
          <w:snapToGrid w:val="0"/>
          <w:sz w:val="24"/>
          <w:szCs w:val="24"/>
          <w:lang w:val="bg-BG"/>
        </w:rPr>
        <w:t>Подпис: .........................................................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Calibri" w:hAnsi="Times New Roman" w:cs="Times New Roman"/>
          <w:b/>
          <w:sz w:val="24"/>
          <w:szCs w:val="24"/>
          <w:lang w:val="bg-BG"/>
        </w:rPr>
        <w:t>ИМЕ И ФАМИЛИЯ, ДЛЪЖНОСТ НА ЗАКОННИЯ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Calibri" w:hAnsi="Times New Roman" w:cs="Times New Roman"/>
          <w:b/>
          <w:sz w:val="24"/>
          <w:szCs w:val="24"/>
          <w:lang w:val="bg-BG"/>
        </w:rPr>
        <w:t>ПРЕДСТАВИТЕЛ НА УЧАСТНИКА</w:t>
      </w:r>
    </w:p>
    <w:p w:rsidR="00774698" w:rsidRPr="00774698" w:rsidRDefault="00774698" w:rsidP="00947C88">
      <w:pPr>
        <w:tabs>
          <w:tab w:val="left" w:pos="0"/>
          <w:tab w:val="left" w:pos="2847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napToGrid w:val="0"/>
          <w:sz w:val="24"/>
          <w:szCs w:val="24"/>
          <w:lang w:val="bg-BG"/>
        </w:rPr>
      </w:pPr>
      <w:r w:rsidRPr="00774698">
        <w:rPr>
          <w:rFonts w:ascii="Times New Roman" w:eastAsia="Calibri" w:hAnsi="Times New Roman" w:cs="Times New Roman"/>
          <w:b/>
          <w:snapToGrid w:val="0"/>
          <w:sz w:val="24"/>
          <w:szCs w:val="24"/>
          <w:lang w:val="bg-BG"/>
        </w:rPr>
        <w:t>Дата:</w:t>
      </w:r>
      <w:r w:rsidRPr="00774698">
        <w:rPr>
          <w:rFonts w:ascii="Times New Roman" w:eastAsia="Calibri" w:hAnsi="Times New Roman" w:cs="Times New Roman"/>
          <w:b/>
          <w:snapToGrid w:val="0"/>
          <w:sz w:val="24"/>
          <w:szCs w:val="24"/>
          <w:lang w:val="bg-BG"/>
        </w:rPr>
        <w:tab/>
      </w:r>
    </w:p>
    <w:p w:rsidR="00947C88" w:rsidRDefault="00947C88" w:rsidP="00947C88">
      <w:pPr>
        <w:tabs>
          <w:tab w:val="left" w:pos="1134"/>
        </w:tabs>
        <w:spacing w:after="0" w:line="240" w:lineRule="auto"/>
        <w:ind w:right="-335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</w:pPr>
    </w:p>
    <w:p w:rsidR="00774698" w:rsidRPr="00774698" w:rsidRDefault="00774698" w:rsidP="00947C88">
      <w:pPr>
        <w:tabs>
          <w:tab w:val="left" w:pos="1134"/>
        </w:tabs>
        <w:spacing w:after="0" w:line="240" w:lineRule="auto"/>
        <w:ind w:right="-335"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bg-BG"/>
        </w:rPr>
      </w:pPr>
      <w:r w:rsidRPr="0077469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  <w:t>Забележка:</w:t>
      </w:r>
    </w:p>
    <w:p w:rsidR="00774698" w:rsidRPr="00774698" w:rsidRDefault="00774698" w:rsidP="00947C88">
      <w:pPr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Декларацията е задължителна част от документите, които се представят при сключване на договор от избрания изпълнител;</w:t>
      </w:r>
    </w:p>
    <w:p w:rsidR="00774698" w:rsidRPr="00774698" w:rsidRDefault="00774698" w:rsidP="00947C88">
      <w:pPr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Декларацията се подписва от законния представител на участника.</w:t>
      </w:r>
    </w:p>
    <w:p w:rsidR="00774698" w:rsidRPr="00774698" w:rsidRDefault="00774698" w:rsidP="00947C88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</w:p>
    <w:p w:rsidR="00774698" w:rsidRPr="00774698" w:rsidRDefault="00774698" w:rsidP="00947C88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</w:p>
    <w:p w:rsidR="00947C88" w:rsidRDefault="00947C88" w:rsidP="00947C88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</w:p>
    <w:p w:rsidR="00947C88" w:rsidRPr="00774698" w:rsidRDefault="00947C88" w:rsidP="00947C88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</w:p>
    <w:p w:rsidR="00774698" w:rsidRPr="00774698" w:rsidRDefault="00774698" w:rsidP="00947C88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</w:p>
    <w:p w:rsidR="00774698" w:rsidRPr="00774698" w:rsidRDefault="00774698" w:rsidP="00947C8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</w:pPr>
      <w:r w:rsidRPr="0077469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  <w:lastRenderedPageBreak/>
        <w:t>Образец № 11</w:t>
      </w:r>
    </w:p>
    <w:p w:rsidR="00774698" w:rsidRPr="00774698" w:rsidRDefault="00774698" w:rsidP="00947C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ДЕКЛАРАЦИЯ </w:t>
      </w:r>
    </w:p>
    <w:p w:rsidR="00774698" w:rsidRPr="00774698" w:rsidRDefault="00774698" w:rsidP="00947C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по чл. 66, ал. 2 от </w:t>
      </w:r>
      <w:r w:rsidRPr="00774698">
        <w:rPr>
          <w:rFonts w:ascii="Times New Roman" w:eastAsia="Calibri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bg-BG"/>
        </w:rPr>
        <w:t>Закона</w:t>
      </w:r>
      <w:r w:rsidRPr="00774698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 </w:t>
      </w:r>
      <w:r w:rsidRPr="00774698">
        <w:rPr>
          <w:rFonts w:ascii="Times New Roman" w:eastAsia="Calibri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bg-BG"/>
        </w:rPr>
        <w:t>за</w:t>
      </w:r>
      <w:r w:rsidRPr="00774698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 </w:t>
      </w:r>
      <w:r w:rsidRPr="00774698">
        <w:rPr>
          <w:rFonts w:ascii="Times New Roman" w:eastAsia="Calibri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bg-BG"/>
        </w:rPr>
        <w:t>мерките</w:t>
      </w:r>
      <w:r w:rsidRPr="00774698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 </w:t>
      </w:r>
      <w:r w:rsidRPr="00774698">
        <w:rPr>
          <w:rFonts w:ascii="Times New Roman" w:eastAsia="Calibri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bg-BG"/>
        </w:rPr>
        <w:t>срещу</w:t>
      </w:r>
      <w:r w:rsidRPr="00774698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 </w:t>
      </w:r>
      <w:r w:rsidRPr="00774698">
        <w:rPr>
          <w:rFonts w:ascii="Times New Roman" w:eastAsia="Calibri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bg-BG"/>
        </w:rPr>
        <w:t>изпирането</w:t>
      </w:r>
      <w:r w:rsidRPr="00774698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 </w:t>
      </w:r>
      <w:r w:rsidRPr="00774698">
        <w:rPr>
          <w:rFonts w:ascii="Times New Roman" w:eastAsia="Calibri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bg-BG"/>
        </w:rPr>
        <w:t>на</w:t>
      </w:r>
      <w:r w:rsidRPr="00774698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 </w:t>
      </w:r>
      <w:r w:rsidRPr="00774698">
        <w:rPr>
          <w:rFonts w:ascii="Times New Roman" w:eastAsia="Calibri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bg-BG"/>
        </w:rPr>
        <w:t>пари</w:t>
      </w:r>
    </w:p>
    <w:p w:rsidR="00774698" w:rsidRPr="00774698" w:rsidRDefault="00774698" w:rsidP="00947C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(представя се при сключване на договор от избрания изпълнител)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Долуподписаният/</w:t>
      </w:r>
      <w:proofErr w:type="spellStart"/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ната</w:t>
      </w:r>
      <w:proofErr w:type="spellEnd"/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________________________________________________,</w:t>
      </w:r>
    </w:p>
    <w:p w:rsidR="00774698" w:rsidRPr="00774698" w:rsidRDefault="00774698" w:rsidP="00947C8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(трите имена на лицето, представляващо участника или на надлежно упълномощеното лице (ако е приложимо))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 документ за самоличност № _____________, изд. на ____________ г. от __________, 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с постоянен адрес: ______________________________________________________,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в качеството си на _______________________________________________________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на __________________________________________________________________,</w:t>
      </w:r>
    </w:p>
    <w:p w:rsidR="00774698" w:rsidRPr="00774698" w:rsidRDefault="00774698" w:rsidP="00947C8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(наименование и </w:t>
      </w:r>
      <w:proofErr w:type="spellStart"/>
      <w:r w:rsidRPr="00774698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правноорганизационна</w:t>
      </w:r>
      <w:proofErr w:type="spellEnd"/>
      <w:r w:rsidRPr="00774698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 форма на участника)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със седалище и адрес на управление/адрес за кореспонденция: гр. ______________,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_____________________________________________________________________,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ЕИК/БУЛСТАТ/ЕГН/Идентификация на чуждестранно лице:  ______________:</w:t>
      </w:r>
    </w:p>
    <w:p w:rsidR="00774698" w:rsidRPr="00774698" w:rsidRDefault="00774698" w:rsidP="00947C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774698" w:rsidRPr="00774698" w:rsidRDefault="00774698" w:rsidP="00947C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ДЕКЛАРИРАМ, ЧЕ:</w:t>
      </w:r>
    </w:p>
    <w:p w:rsidR="00774698" w:rsidRPr="00774698" w:rsidRDefault="00774698" w:rsidP="00947C88">
      <w:pPr>
        <w:tabs>
          <w:tab w:val="left" w:pos="709"/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pacing w:val="-1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 xml:space="preserve">Паричните средства по договор </w:t>
      </w:r>
      <w:r w:rsidRPr="00774698">
        <w:rPr>
          <w:rFonts w:ascii="Times New Roman" w:eastAsia="Calibri" w:hAnsi="Times New Roman" w:cs="Times New Roman"/>
          <w:b/>
          <w:spacing w:val="-1"/>
          <w:sz w:val="24"/>
          <w:szCs w:val="24"/>
          <w:lang w:val="bg-BG"/>
        </w:rPr>
        <w:t xml:space="preserve">за възлагане на </w:t>
      </w:r>
      <w:r w:rsidRPr="00774698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обществена поръчка </w:t>
      </w:r>
      <w:r w:rsidRPr="00774698">
        <w:rPr>
          <w:rFonts w:ascii="Times New Roman" w:eastAsia="Calibri" w:hAnsi="Times New Roman" w:cs="Times New Roman"/>
          <w:b/>
          <w:spacing w:val="-1"/>
          <w:sz w:val="24"/>
          <w:szCs w:val="24"/>
          <w:lang w:val="bg-BG"/>
        </w:rPr>
        <w:t>с предмет:</w:t>
      </w:r>
      <w:r>
        <w:rPr>
          <w:rFonts w:ascii="Times New Roman" w:eastAsia="MS ??" w:hAnsi="Times New Roman" w:cs="Times New Roman"/>
          <w:b/>
          <w:sz w:val="24"/>
          <w:szCs w:val="24"/>
          <w:lang w:val="bg-BG"/>
        </w:rPr>
        <w:t>………………………………………………………………………………………………………………………………………………………………………………………………………….</w:t>
      </w: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, имат следния произход: ..................................................................................................................................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..................................................................................................................................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Известна ми е наказателната отговорност по чл. 313 от Наказателния кодекс за деклариране на неверни обстоятелства.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  <w:lang w:val="bg-BG"/>
        </w:rPr>
      </w:pP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  <w:lang w:val="bg-BG"/>
        </w:rPr>
      </w:pPr>
      <w:r w:rsidRPr="00774698">
        <w:rPr>
          <w:rFonts w:ascii="Times New Roman" w:eastAsia="Calibri" w:hAnsi="Times New Roman" w:cs="Times New Roman"/>
          <w:b/>
          <w:snapToGrid w:val="0"/>
          <w:sz w:val="24"/>
          <w:szCs w:val="24"/>
          <w:lang w:val="bg-BG"/>
        </w:rPr>
        <w:t>Подпис: ........................................................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  <w:lang w:val="bg-BG"/>
        </w:rPr>
      </w:pPr>
      <w:r w:rsidRPr="00774698">
        <w:rPr>
          <w:rFonts w:ascii="Times New Roman" w:eastAsia="Calibri" w:hAnsi="Times New Roman" w:cs="Times New Roman"/>
          <w:b/>
          <w:snapToGrid w:val="0"/>
          <w:sz w:val="24"/>
          <w:szCs w:val="24"/>
          <w:lang w:val="bg-BG"/>
        </w:rPr>
        <w:t>......................................................................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Calibri" w:hAnsi="Times New Roman" w:cs="Times New Roman"/>
          <w:b/>
          <w:sz w:val="24"/>
          <w:szCs w:val="24"/>
          <w:lang w:val="bg-BG"/>
        </w:rPr>
        <w:t>ИМЕ И ФАМИЛИЯ, ДЛЪЖНОСТ НА ЗАКОННИЯ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Calibri" w:hAnsi="Times New Roman" w:cs="Times New Roman"/>
          <w:b/>
          <w:sz w:val="24"/>
          <w:szCs w:val="24"/>
          <w:lang w:val="bg-BG"/>
        </w:rPr>
        <w:t>ПРЕДСТАВИТЕЛ НА УЧАСТНИКА ИЛИ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Calibri" w:hAnsi="Times New Roman" w:cs="Times New Roman"/>
          <w:b/>
          <w:sz w:val="24"/>
          <w:szCs w:val="24"/>
          <w:lang w:val="bg-BG"/>
        </w:rPr>
        <w:t>НАДЛЕЖНО УПЪЛНОМОЩЕНОТО ЛИЦЕ, съгласно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Calibri" w:hAnsi="Times New Roman" w:cs="Times New Roman"/>
          <w:b/>
          <w:sz w:val="24"/>
          <w:szCs w:val="24"/>
          <w:lang w:val="bg-BG"/>
        </w:rPr>
        <w:t>приложено пълномощно № .........../Дата: .............</w:t>
      </w:r>
    </w:p>
    <w:p w:rsidR="00774698" w:rsidRPr="00774698" w:rsidRDefault="00774698" w:rsidP="00947C88">
      <w:pPr>
        <w:tabs>
          <w:tab w:val="left" w:pos="0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Calibri" w:hAnsi="Times New Roman" w:cs="Times New Roman"/>
          <w:b/>
          <w:snapToGrid w:val="0"/>
          <w:sz w:val="24"/>
          <w:szCs w:val="24"/>
          <w:lang w:val="bg-BG"/>
        </w:rPr>
        <w:t>Дата:</w:t>
      </w:r>
    </w:p>
    <w:p w:rsidR="00774698" w:rsidRPr="00774698" w:rsidRDefault="00774698" w:rsidP="00947C88">
      <w:pPr>
        <w:tabs>
          <w:tab w:val="left" w:pos="0"/>
          <w:tab w:val="left" w:pos="113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774698" w:rsidRPr="00774698" w:rsidRDefault="00774698" w:rsidP="00947C88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774698" w:rsidRPr="00774698" w:rsidRDefault="00774698" w:rsidP="00947C88">
      <w:pPr>
        <w:tabs>
          <w:tab w:val="left" w:pos="0"/>
          <w:tab w:val="left" w:pos="113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Calibri" w:hAnsi="Times New Roman" w:cs="Times New Roman"/>
          <w:b/>
          <w:sz w:val="24"/>
          <w:szCs w:val="24"/>
          <w:lang w:val="bg-BG"/>
        </w:rPr>
        <w:t>Забележка:</w:t>
      </w:r>
    </w:p>
    <w:p w:rsidR="00774698" w:rsidRPr="00774698" w:rsidRDefault="00774698" w:rsidP="00947C88">
      <w:pPr>
        <w:tabs>
          <w:tab w:val="left" w:pos="0"/>
          <w:tab w:val="left" w:pos="1134"/>
        </w:tabs>
        <w:spacing w:after="0" w:line="240" w:lineRule="auto"/>
        <w:ind w:left="624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Calibri" w:hAnsi="Times New Roman" w:cs="Times New Roman"/>
          <w:sz w:val="24"/>
          <w:szCs w:val="24"/>
          <w:lang w:val="bg-BG"/>
        </w:rPr>
        <w:t>•</w:t>
      </w:r>
      <w:r w:rsidRPr="00774698">
        <w:rPr>
          <w:rFonts w:ascii="Times New Roman" w:eastAsia="Calibri" w:hAnsi="Times New Roman" w:cs="Times New Roman"/>
          <w:sz w:val="24"/>
          <w:szCs w:val="24"/>
          <w:lang w:val="bg-BG"/>
        </w:rPr>
        <w:tab/>
        <w:t>Декларацията е задължителна част от документите, които се представят при сключване на договор от избрания изпълнител;</w:t>
      </w:r>
    </w:p>
    <w:p w:rsidR="00774698" w:rsidRPr="00774698" w:rsidRDefault="00774698" w:rsidP="00947C88">
      <w:pPr>
        <w:tabs>
          <w:tab w:val="left" w:pos="0"/>
          <w:tab w:val="left" w:pos="1134"/>
        </w:tabs>
        <w:spacing w:after="0" w:line="240" w:lineRule="auto"/>
        <w:ind w:left="624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Calibri" w:hAnsi="Times New Roman" w:cs="Times New Roman"/>
          <w:sz w:val="24"/>
          <w:szCs w:val="24"/>
          <w:lang w:val="bg-BG"/>
        </w:rPr>
        <w:t>•</w:t>
      </w:r>
      <w:r w:rsidRPr="00774698">
        <w:rPr>
          <w:rFonts w:ascii="Times New Roman" w:eastAsia="Calibri" w:hAnsi="Times New Roman" w:cs="Times New Roman"/>
          <w:sz w:val="24"/>
          <w:szCs w:val="24"/>
          <w:lang w:val="bg-BG"/>
        </w:rPr>
        <w:tab/>
        <w:t>Декларацията се подписва от законния представител на участника или надлежно упълномощено лице, с приложено пълномощно;</w:t>
      </w:r>
    </w:p>
    <w:p w:rsidR="00774698" w:rsidRDefault="00774698" w:rsidP="00947C88">
      <w:pPr>
        <w:tabs>
          <w:tab w:val="left" w:pos="0"/>
          <w:tab w:val="left" w:pos="1134"/>
        </w:tabs>
        <w:spacing w:after="0" w:line="240" w:lineRule="auto"/>
        <w:ind w:left="624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Calibri" w:hAnsi="Times New Roman" w:cs="Times New Roman"/>
          <w:sz w:val="24"/>
          <w:szCs w:val="24"/>
          <w:lang w:val="bg-BG"/>
        </w:rPr>
        <w:t>•</w:t>
      </w:r>
      <w:r w:rsidRPr="00774698">
        <w:rPr>
          <w:rFonts w:ascii="Times New Roman" w:eastAsia="Calibri" w:hAnsi="Times New Roman" w:cs="Times New Roman"/>
          <w:sz w:val="24"/>
          <w:szCs w:val="24"/>
          <w:lang w:val="bg-BG"/>
        </w:rPr>
        <w:tab/>
        <w:t>Ако участникът е обединение, Декларацията се представя от името на обединението - участник и се подписва от партньора, който представлява обединението за целите на настоящата обществена поръчка или надлежно упълномощено лице, с приложено пълномощно.</w:t>
      </w:r>
    </w:p>
    <w:p w:rsidR="00947C88" w:rsidRPr="00947C88" w:rsidRDefault="00947C88" w:rsidP="00947C88">
      <w:pPr>
        <w:tabs>
          <w:tab w:val="left" w:pos="0"/>
          <w:tab w:val="left" w:pos="1134"/>
        </w:tabs>
        <w:spacing w:after="0" w:line="240" w:lineRule="auto"/>
        <w:ind w:left="624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774698" w:rsidRPr="00774698" w:rsidRDefault="00774698" w:rsidP="00947C88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774698" w:rsidRPr="00774698" w:rsidRDefault="00774698" w:rsidP="00947C8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</w:pPr>
      <w:r w:rsidRPr="0077469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  <w:lastRenderedPageBreak/>
        <w:t>Образец № 12</w:t>
      </w:r>
    </w:p>
    <w:p w:rsidR="00774698" w:rsidRPr="00774698" w:rsidRDefault="00774698" w:rsidP="00947C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ДЕКЛАРАЦИЯ </w:t>
      </w:r>
    </w:p>
    <w:p w:rsidR="00774698" w:rsidRPr="00774698" w:rsidRDefault="00774698" w:rsidP="00947C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по чл. 59, ал. 1, т. 3 от </w:t>
      </w:r>
      <w:r w:rsidRPr="00774698">
        <w:rPr>
          <w:rFonts w:ascii="Times New Roman" w:eastAsia="Calibri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bg-BG"/>
        </w:rPr>
        <w:t>Закона</w:t>
      </w:r>
      <w:r w:rsidRPr="00774698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 </w:t>
      </w:r>
      <w:r w:rsidRPr="00774698">
        <w:rPr>
          <w:rFonts w:ascii="Times New Roman" w:eastAsia="Calibri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bg-BG"/>
        </w:rPr>
        <w:t>за</w:t>
      </w:r>
      <w:r w:rsidRPr="00774698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 </w:t>
      </w:r>
      <w:r w:rsidRPr="00774698">
        <w:rPr>
          <w:rFonts w:ascii="Times New Roman" w:eastAsia="Calibri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bg-BG"/>
        </w:rPr>
        <w:t>мерките</w:t>
      </w:r>
      <w:r w:rsidRPr="00774698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 </w:t>
      </w:r>
      <w:r w:rsidRPr="00774698">
        <w:rPr>
          <w:rFonts w:ascii="Times New Roman" w:eastAsia="Calibri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bg-BG"/>
        </w:rPr>
        <w:t>срещу</w:t>
      </w:r>
      <w:r w:rsidRPr="00774698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 </w:t>
      </w:r>
      <w:r w:rsidRPr="00774698">
        <w:rPr>
          <w:rFonts w:ascii="Times New Roman" w:eastAsia="Calibri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bg-BG"/>
        </w:rPr>
        <w:t>изпирането</w:t>
      </w:r>
      <w:r w:rsidRPr="00774698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 </w:t>
      </w:r>
      <w:r w:rsidRPr="00774698">
        <w:rPr>
          <w:rFonts w:ascii="Times New Roman" w:eastAsia="Calibri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bg-BG"/>
        </w:rPr>
        <w:t>на</w:t>
      </w:r>
      <w:r w:rsidRPr="00774698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 </w:t>
      </w:r>
      <w:r w:rsidRPr="00774698">
        <w:rPr>
          <w:rFonts w:ascii="Times New Roman" w:eastAsia="Calibri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bg-BG"/>
        </w:rPr>
        <w:t>пари</w:t>
      </w:r>
      <w:r w:rsidRPr="0077469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</w:t>
      </w:r>
    </w:p>
    <w:p w:rsidR="00774698" w:rsidRPr="00774698" w:rsidRDefault="00774698" w:rsidP="00947C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(представя се при сключване на договор от избрания изпълнител)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Долуподписаният/</w:t>
      </w:r>
      <w:proofErr w:type="spellStart"/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ната</w:t>
      </w:r>
      <w:proofErr w:type="spellEnd"/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________________________________________________,</w:t>
      </w:r>
    </w:p>
    <w:p w:rsidR="00774698" w:rsidRPr="00774698" w:rsidRDefault="00774698" w:rsidP="00947C8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(трите имена на лицето, представляващо участника или на надлежно упълномощеното лице (ако е приложимо))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 документ за самоличност № _____________, изд. на ____________ г. от __________, 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с постоянен адрес: ______________________________________________________,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в качеството си на _______________________________________________________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на __________________________________________________________________,</w:t>
      </w:r>
    </w:p>
    <w:p w:rsidR="00774698" w:rsidRPr="00774698" w:rsidRDefault="00774698" w:rsidP="00947C8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(наименование и </w:t>
      </w:r>
      <w:proofErr w:type="spellStart"/>
      <w:r w:rsidRPr="00774698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правноорганизационна</w:t>
      </w:r>
      <w:proofErr w:type="spellEnd"/>
      <w:r w:rsidRPr="00774698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 форма на участника)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със седалище и адрес на управление/адрес за кореспонденция: гр. ______________,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_____________________________________________________________________,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ЕИК/БУЛСТАТ/ЕГН/Идентификация на чуждестранно лице:  ______________:</w:t>
      </w:r>
    </w:p>
    <w:p w:rsidR="00774698" w:rsidRPr="00774698" w:rsidRDefault="00774698" w:rsidP="00947C88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774698" w:rsidRPr="00774698" w:rsidRDefault="00774698" w:rsidP="00947C88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ДЕКЛАРИРАМ, ЧЕ:</w:t>
      </w:r>
    </w:p>
    <w:p w:rsidR="00774698" w:rsidRPr="00774698" w:rsidRDefault="00774698" w:rsidP="00947C8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 xml:space="preserve">Действителен собственик по смисъла на чл. 59, ал. 1, т. 3 от </w:t>
      </w:r>
      <w:r w:rsidRPr="00774698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bg-BG"/>
        </w:rPr>
        <w:t>Закона</w:t>
      </w:r>
      <w:r w:rsidRPr="00774698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  <w:r w:rsidRPr="00774698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bg-BG"/>
        </w:rPr>
        <w:t>за</w:t>
      </w:r>
      <w:r w:rsidRPr="00774698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  <w:r w:rsidRPr="00774698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bg-BG"/>
        </w:rPr>
        <w:t>мерките</w:t>
      </w:r>
      <w:r w:rsidRPr="00774698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  <w:r w:rsidRPr="00774698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bg-BG"/>
        </w:rPr>
        <w:t>срещу</w:t>
      </w:r>
      <w:r w:rsidRPr="00774698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  <w:r w:rsidRPr="00774698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bg-BG"/>
        </w:rPr>
        <w:t>изпирането</w:t>
      </w:r>
      <w:r w:rsidRPr="00774698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  <w:r w:rsidRPr="00774698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bg-BG"/>
        </w:rPr>
        <w:t>на</w:t>
      </w:r>
      <w:r w:rsidRPr="00774698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  <w:r w:rsidRPr="00774698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bg-BG"/>
        </w:rPr>
        <w:t>пари</w:t>
      </w: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 горепосоченото юридическо лице, на ЕТ е/са следното физическо лице/следните физически лица: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1. ________________________________________________,</w:t>
      </w:r>
    </w:p>
    <w:p w:rsidR="00774698" w:rsidRPr="00774698" w:rsidRDefault="00774698" w:rsidP="00947C8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(</w:t>
      </w:r>
      <w:r w:rsidRPr="00774698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име, презиме, фамилия)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документ за самоличност № _____________, изд. на ____________ г. от __________, 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с постоянен адрес: ______________________________________________________,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ЕГН: ______________________________________________________, 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гражданство:  ______________________________________________________,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2. ________________________________________________,</w:t>
      </w:r>
    </w:p>
    <w:p w:rsidR="00774698" w:rsidRPr="00774698" w:rsidRDefault="00774698" w:rsidP="00947C8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(</w:t>
      </w:r>
      <w:r w:rsidRPr="00774698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име, презиме, фамилия)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документ за самоличност № _____________, изд. на ____________ г. от __________, 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с постоянен адрес: ______________________________________________________,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ЕГН: ______________________________________________________, 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гражданство:  ______________________________________________________,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Известна ми е наказателната отговорност по чл. 313 от Наказателния кодекс за деклариране на неверни обстоятелства.</w:t>
      </w:r>
    </w:p>
    <w:p w:rsidR="00774698" w:rsidRPr="00774698" w:rsidRDefault="00774698" w:rsidP="00947C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Задължавам се при промени в горепосочените обстоятелства да уведомя Възложителя в 7 (седем) дневен срок от настъпването им.</w:t>
      </w:r>
    </w:p>
    <w:p w:rsidR="00947C88" w:rsidRDefault="00947C88" w:rsidP="00947C8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  <w:lang w:val="bg-BG"/>
        </w:rPr>
      </w:pPr>
    </w:p>
    <w:p w:rsidR="00947C88" w:rsidRDefault="00947C88" w:rsidP="00947C8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  <w:lang w:val="bg-BG"/>
        </w:rPr>
      </w:pPr>
    </w:p>
    <w:p w:rsidR="00774698" w:rsidRPr="00774698" w:rsidRDefault="00774698" w:rsidP="00947C8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  <w:lang w:val="bg-BG"/>
        </w:rPr>
      </w:pPr>
      <w:r w:rsidRPr="00774698">
        <w:rPr>
          <w:rFonts w:ascii="Times New Roman" w:eastAsia="Calibri" w:hAnsi="Times New Roman" w:cs="Times New Roman"/>
          <w:b/>
          <w:snapToGrid w:val="0"/>
          <w:sz w:val="24"/>
          <w:szCs w:val="24"/>
          <w:lang w:val="bg-BG"/>
        </w:rPr>
        <w:t>Подпис: ......................................................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Calibri" w:hAnsi="Times New Roman" w:cs="Times New Roman"/>
          <w:b/>
          <w:sz w:val="24"/>
          <w:szCs w:val="24"/>
          <w:lang w:val="bg-BG"/>
        </w:rPr>
        <w:t>ИМЕ И ФАМИЛИЯ, ДЛЪЖНОСТ НА ЗАКОННИЯ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Calibri" w:hAnsi="Times New Roman" w:cs="Times New Roman"/>
          <w:b/>
          <w:sz w:val="24"/>
          <w:szCs w:val="24"/>
          <w:lang w:val="bg-BG"/>
        </w:rPr>
        <w:t>ПРЕДСТАВИТЕЛ НА УЧАСТНИКА ИЛИ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Calibri" w:hAnsi="Times New Roman" w:cs="Times New Roman"/>
          <w:b/>
          <w:sz w:val="24"/>
          <w:szCs w:val="24"/>
          <w:lang w:val="bg-BG"/>
        </w:rPr>
        <w:t>НАДЛЕЖНО УПЪЛНОМОЩЕНОТО ЛИЦЕ, съгласно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приложено пълномощно № .........../Дата: ............. 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  <w:lang w:val="bg-BG"/>
        </w:rPr>
      </w:pPr>
      <w:r w:rsidRPr="00774698">
        <w:rPr>
          <w:rFonts w:ascii="Times New Roman" w:eastAsia="Calibri" w:hAnsi="Times New Roman" w:cs="Times New Roman"/>
          <w:b/>
          <w:snapToGrid w:val="0"/>
          <w:sz w:val="24"/>
          <w:szCs w:val="24"/>
          <w:lang w:val="bg-BG"/>
        </w:rPr>
        <w:t>Дата:</w:t>
      </w:r>
    </w:p>
    <w:p w:rsidR="00774698" w:rsidRPr="00774698" w:rsidRDefault="00774698" w:rsidP="00947C88">
      <w:pPr>
        <w:spacing w:after="0" w:line="240" w:lineRule="auto"/>
        <w:rPr>
          <w:rFonts w:ascii="Times New Roman" w:eastAsia="Calibri" w:hAnsi="Times New Roman" w:cs="Times New Roman"/>
          <w:b/>
          <w:snapToGrid w:val="0"/>
          <w:sz w:val="24"/>
          <w:szCs w:val="24"/>
          <w:lang w:val="bg-BG"/>
        </w:rPr>
      </w:pPr>
    </w:p>
    <w:p w:rsidR="00947C88" w:rsidRDefault="00947C88" w:rsidP="00947C8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</w:pPr>
    </w:p>
    <w:p w:rsidR="00774698" w:rsidRPr="00774698" w:rsidRDefault="00774698" w:rsidP="00947C8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bg-BG"/>
        </w:rPr>
      </w:pPr>
      <w:r w:rsidRPr="0077469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  <w:lastRenderedPageBreak/>
        <w:t>Забележка:</w:t>
      </w:r>
    </w:p>
    <w:p w:rsidR="00774698" w:rsidRPr="00774698" w:rsidRDefault="00774698" w:rsidP="00947C88">
      <w:pPr>
        <w:numPr>
          <w:ilvl w:val="0"/>
          <w:numId w:val="2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Декларацията е задължителна част от документите, които се представят при сключване на договор от избрания изпълнител;</w:t>
      </w:r>
    </w:p>
    <w:p w:rsidR="00774698" w:rsidRPr="00774698" w:rsidRDefault="00774698" w:rsidP="00947C88">
      <w:pPr>
        <w:numPr>
          <w:ilvl w:val="0"/>
          <w:numId w:val="2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Декларацията се подписва от законния представител на участника или надлежно упълномощено лице, с приложено пълномощно;</w:t>
      </w:r>
    </w:p>
    <w:p w:rsidR="00774698" w:rsidRPr="00774698" w:rsidRDefault="00774698" w:rsidP="00947C88">
      <w:pPr>
        <w:numPr>
          <w:ilvl w:val="0"/>
          <w:numId w:val="2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Ако участникът е обединение, Декларацията се представя от името на обединението - участник и се подписва от партньора, който представлява обединението за целите на настоящата обществена поръчка или надлежно упълномощено лице, с приложено пълномощно.</w:t>
      </w:r>
    </w:p>
    <w:p w:rsidR="00774698" w:rsidRPr="00774698" w:rsidRDefault="00774698" w:rsidP="00947C8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ab/>
      </w:r>
      <w:r w:rsidRPr="0077469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ab/>
      </w:r>
      <w:r w:rsidRPr="0077469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ab/>
      </w:r>
      <w:r w:rsidRPr="0077469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ab/>
      </w:r>
    </w:p>
    <w:p w:rsidR="00774698" w:rsidRPr="00774698" w:rsidRDefault="00774698" w:rsidP="00947C8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</w:p>
    <w:p w:rsidR="00774698" w:rsidRPr="00774698" w:rsidRDefault="00774698" w:rsidP="00947C8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</w:p>
    <w:p w:rsidR="00774698" w:rsidRPr="00774698" w:rsidRDefault="00774698" w:rsidP="00947C8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</w:p>
    <w:p w:rsidR="00774698" w:rsidRPr="00774698" w:rsidRDefault="00774698" w:rsidP="00947C8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</w:p>
    <w:p w:rsidR="00774698" w:rsidRPr="00774698" w:rsidRDefault="00774698" w:rsidP="00947C8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</w:p>
    <w:p w:rsidR="00774698" w:rsidRPr="00774698" w:rsidRDefault="00774698" w:rsidP="00947C8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</w:p>
    <w:p w:rsidR="00774698" w:rsidRPr="00774698" w:rsidRDefault="00774698" w:rsidP="00947C8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</w:p>
    <w:p w:rsidR="00774698" w:rsidRPr="00774698" w:rsidRDefault="00774698" w:rsidP="00947C8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</w:p>
    <w:p w:rsidR="00774698" w:rsidRPr="00774698" w:rsidRDefault="00774698" w:rsidP="00947C8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</w:p>
    <w:p w:rsidR="00B90718" w:rsidRDefault="00B90718" w:rsidP="00B90718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MS Mincho" w:hAnsi="Times New Roman" w:cs="Times New Roman"/>
          <w:sz w:val="24"/>
          <w:szCs w:val="24"/>
          <w:lang w:val="bg-BG" w:eastAsia="bg-BG"/>
        </w:rPr>
      </w:pPr>
    </w:p>
    <w:p w:rsidR="00B90718" w:rsidRDefault="00B90718" w:rsidP="00B90718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MS Mincho" w:hAnsi="Times New Roman" w:cs="Times New Roman"/>
          <w:sz w:val="24"/>
          <w:szCs w:val="24"/>
          <w:lang w:val="bg-BG" w:eastAsia="bg-BG"/>
        </w:rPr>
      </w:pPr>
    </w:p>
    <w:p w:rsidR="00B90718" w:rsidRDefault="00B90718" w:rsidP="00B90718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MS Mincho" w:hAnsi="Times New Roman" w:cs="Times New Roman"/>
          <w:sz w:val="24"/>
          <w:szCs w:val="24"/>
          <w:lang w:val="bg-BG" w:eastAsia="bg-BG"/>
        </w:rPr>
      </w:pPr>
    </w:p>
    <w:p w:rsidR="00B90718" w:rsidRDefault="00B90718" w:rsidP="00B90718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MS Mincho" w:hAnsi="Times New Roman" w:cs="Times New Roman"/>
          <w:sz w:val="24"/>
          <w:szCs w:val="24"/>
          <w:lang w:val="bg-BG" w:eastAsia="bg-BG"/>
        </w:rPr>
      </w:pPr>
    </w:p>
    <w:p w:rsidR="00B90718" w:rsidRDefault="00B90718" w:rsidP="00B90718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MS Mincho" w:hAnsi="Times New Roman" w:cs="Times New Roman"/>
          <w:sz w:val="24"/>
          <w:szCs w:val="24"/>
          <w:lang w:val="bg-BG" w:eastAsia="bg-BG"/>
        </w:rPr>
      </w:pPr>
    </w:p>
    <w:p w:rsidR="00B90718" w:rsidRDefault="00B90718" w:rsidP="00B90718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MS Mincho" w:hAnsi="Times New Roman" w:cs="Times New Roman"/>
          <w:sz w:val="24"/>
          <w:szCs w:val="24"/>
          <w:lang w:val="bg-BG" w:eastAsia="bg-BG"/>
        </w:rPr>
      </w:pPr>
    </w:p>
    <w:p w:rsidR="00B90718" w:rsidRDefault="00B90718" w:rsidP="00B90718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MS Mincho" w:hAnsi="Times New Roman" w:cs="Times New Roman"/>
          <w:sz w:val="24"/>
          <w:szCs w:val="24"/>
          <w:lang w:val="bg-BG" w:eastAsia="bg-BG"/>
        </w:rPr>
      </w:pPr>
    </w:p>
    <w:p w:rsidR="00B90718" w:rsidRDefault="00B90718" w:rsidP="00B90718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MS Mincho" w:hAnsi="Times New Roman" w:cs="Times New Roman"/>
          <w:sz w:val="24"/>
          <w:szCs w:val="24"/>
          <w:lang w:val="bg-BG" w:eastAsia="bg-BG"/>
        </w:rPr>
      </w:pPr>
    </w:p>
    <w:p w:rsidR="00B90718" w:rsidRDefault="00B90718" w:rsidP="00B90718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MS Mincho" w:hAnsi="Times New Roman" w:cs="Times New Roman"/>
          <w:sz w:val="24"/>
          <w:szCs w:val="24"/>
          <w:lang w:val="bg-BG" w:eastAsia="bg-BG"/>
        </w:rPr>
      </w:pPr>
    </w:p>
    <w:p w:rsidR="00B90718" w:rsidRDefault="00B90718" w:rsidP="00B90718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MS Mincho" w:hAnsi="Times New Roman" w:cs="Times New Roman"/>
          <w:sz w:val="24"/>
          <w:szCs w:val="24"/>
          <w:lang w:val="bg-BG" w:eastAsia="bg-BG"/>
        </w:rPr>
      </w:pPr>
    </w:p>
    <w:p w:rsidR="00B90718" w:rsidRDefault="00B90718" w:rsidP="00B90718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MS Mincho" w:hAnsi="Times New Roman" w:cs="Times New Roman"/>
          <w:sz w:val="24"/>
          <w:szCs w:val="24"/>
          <w:lang w:val="bg-BG" w:eastAsia="bg-BG"/>
        </w:rPr>
      </w:pPr>
    </w:p>
    <w:p w:rsidR="00B90718" w:rsidRDefault="00B90718" w:rsidP="00B90718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MS Mincho" w:hAnsi="Times New Roman" w:cs="Times New Roman"/>
          <w:sz w:val="24"/>
          <w:szCs w:val="24"/>
          <w:lang w:val="bg-BG" w:eastAsia="bg-BG"/>
        </w:rPr>
      </w:pPr>
    </w:p>
    <w:p w:rsidR="00B90718" w:rsidRDefault="00B90718" w:rsidP="00B90718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MS Mincho" w:hAnsi="Times New Roman" w:cs="Times New Roman"/>
          <w:sz w:val="24"/>
          <w:szCs w:val="24"/>
          <w:lang w:val="bg-BG" w:eastAsia="bg-BG"/>
        </w:rPr>
      </w:pPr>
    </w:p>
    <w:p w:rsidR="00B90718" w:rsidRDefault="00B90718" w:rsidP="00B90718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MS Mincho" w:hAnsi="Times New Roman" w:cs="Times New Roman"/>
          <w:sz w:val="24"/>
          <w:szCs w:val="24"/>
          <w:lang w:val="bg-BG" w:eastAsia="bg-BG"/>
        </w:rPr>
      </w:pPr>
    </w:p>
    <w:p w:rsidR="00B90718" w:rsidRDefault="00B90718" w:rsidP="00B90718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MS Mincho" w:hAnsi="Times New Roman" w:cs="Times New Roman"/>
          <w:sz w:val="24"/>
          <w:szCs w:val="24"/>
          <w:lang w:val="bg-BG" w:eastAsia="bg-BG"/>
        </w:rPr>
      </w:pPr>
    </w:p>
    <w:p w:rsidR="00B90718" w:rsidRDefault="00B90718" w:rsidP="00B90718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MS Mincho" w:hAnsi="Times New Roman" w:cs="Times New Roman"/>
          <w:sz w:val="24"/>
          <w:szCs w:val="24"/>
          <w:lang w:val="bg-BG" w:eastAsia="bg-BG"/>
        </w:rPr>
      </w:pPr>
    </w:p>
    <w:p w:rsidR="00B90718" w:rsidRDefault="00B90718" w:rsidP="00B90718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MS Mincho" w:hAnsi="Times New Roman" w:cs="Times New Roman"/>
          <w:sz w:val="24"/>
          <w:szCs w:val="24"/>
          <w:lang w:val="bg-BG" w:eastAsia="bg-BG"/>
        </w:rPr>
      </w:pPr>
    </w:p>
    <w:p w:rsidR="00B90718" w:rsidRDefault="00B90718" w:rsidP="00B90718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MS Mincho" w:hAnsi="Times New Roman" w:cs="Times New Roman"/>
          <w:sz w:val="24"/>
          <w:szCs w:val="24"/>
          <w:lang w:val="bg-BG" w:eastAsia="bg-BG"/>
        </w:rPr>
      </w:pPr>
    </w:p>
    <w:p w:rsidR="00B90718" w:rsidRDefault="00B90718" w:rsidP="00B90718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MS Mincho" w:hAnsi="Times New Roman" w:cs="Times New Roman"/>
          <w:sz w:val="24"/>
          <w:szCs w:val="24"/>
          <w:lang w:val="bg-BG" w:eastAsia="bg-BG"/>
        </w:rPr>
      </w:pP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MS Mincho" w:hAnsi="Times New Roman" w:cs="Times New Roman"/>
          <w:b/>
          <w:color w:val="000000"/>
          <w:sz w:val="24"/>
          <w:szCs w:val="24"/>
          <w:lang w:val="bg-BG" w:eastAsia="bg-BG"/>
        </w:rPr>
      </w:pPr>
      <w:r w:rsidRPr="00B90718">
        <w:rPr>
          <w:rFonts w:ascii="Times New Roman" w:eastAsia="MS Mincho" w:hAnsi="Times New Roman" w:cs="Times New Roman"/>
          <w:sz w:val="24"/>
          <w:szCs w:val="24"/>
          <w:lang w:val="bg-BG" w:eastAsia="bg-BG"/>
        </w:rPr>
        <w:lastRenderedPageBreak/>
        <w:t>ОБРАЗЕЦ № 13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bg-BG" w:eastAsia="bg-BG"/>
        </w:rPr>
      </w:pP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val="bg-BG" w:eastAsia="bg-BG"/>
        </w:rPr>
      </w:pPr>
      <w:r w:rsidRPr="00B90718">
        <w:rPr>
          <w:rFonts w:ascii="Times New Roman" w:eastAsia="MS Mincho" w:hAnsi="Times New Roman" w:cs="Times New Roman"/>
          <w:b/>
          <w:bCs/>
          <w:color w:val="000000"/>
          <w:spacing w:val="39"/>
          <w:sz w:val="24"/>
          <w:szCs w:val="24"/>
          <w:lang w:val="bg-BG" w:eastAsia="bg-BG"/>
        </w:rPr>
        <w:t>СПИСЪК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val="bg-BG" w:eastAsia="bg-BG"/>
        </w:rPr>
      </w:pP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pacing w:val="-7"/>
          <w:sz w:val="24"/>
          <w:szCs w:val="20"/>
          <w:lang w:val="bg-BG" w:eastAsia="bg-BG"/>
        </w:rPr>
      </w:pPr>
      <w:r w:rsidRPr="00B90718">
        <w:rPr>
          <w:rFonts w:ascii="Times New Roman" w:eastAsia="MS Mincho" w:hAnsi="Times New Roman" w:cs="Times New Roman"/>
          <w:b/>
          <w:bCs/>
          <w:spacing w:val="-7"/>
          <w:sz w:val="24"/>
          <w:szCs w:val="20"/>
          <w:lang w:val="bg-BG" w:eastAsia="bg-BG"/>
        </w:rPr>
        <w:t>по чл. 64, ал. 1, т. 1 от ЗОП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bg-BG" w:eastAsia="ar-SA"/>
        </w:rPr>
      </w:pP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MS Mincho" w:hAnsi="Times New Roman" w:cs="Times New Roman"/>
          <w:sz w:val="24"/>
          <w:szCs w:val="20"/>
          <w:lang w:val="bg-BG" w:eastAsia="ar-SA"/>
        </w:rPr>
      </w:pPr>
      <w:r w:rsidRPr="00B90718">
        <w:rPr>
          <w:rFonts w:ascii="Times New Roman" w:eastAsia="MS Mincho" w:hAnsi="Times New Roman" w:cs="Times New Roman"/>
          <w:sz w:val="24"/>
          <w:szCs w:val="20"/>
          <w:lang w:val="bg-BG" w:eastAsia="bg-BG"/>
        </w:rPr>
        <w:t>Долуподписаният/</w:t>
      </w:r>
      <w:proofErr w:type="spellStart"/>
      <w:r w:rsidRPr="00B90718">
        <w:rPr>
          <w:rFonts w:ascii="Times New Roman" w:eastAsia="MS Mincho" w:hAnsi="Times New Roman" w:cs="Times New Roman"/>
          <w:sz w:val="24"/>
          <w:szCs w:val="20"/>
          <w:lang w:val="bg-BG" w:eastAsia="bg-BG"/>
        </w:rPr>
        <w:t>ната</w:t>
      </w:r>
      <w:proofErr w:type="spellEnd"/>
      <w:r w:rsidRPr="00B90718">
        <w:rPr>
          <w:rFonts w:ascii="Times New Roman" w:eastAsia="MS Mincho" w:hAnsi="Times New Roman" w:cs="Times New Roman"/>
          <w:sz w:val="24"/>
          <w:szCs w:val="20"/>
          <w:lang w:val="bg-BG" w:eastAsia="bg-BG"/>
        </w:rPr>
        <w:t xml:space="preserve"> ______________________________________________________ в качеството ми на  _________________</w:t>
      </w:r>
    </w:p>
    <w:p w:rsidR="00B90718" w:rsidRPr="00B90718" w:rsidRDefault="00B90718" w:rsidP="00B90718">
      <w:pPr>
        <w:widowControl w:val="0"/>
        <w:tabs>
          <w:tab w:val="left" w:pos="1080"/>
          <w:tab w:val="left" w:pos="1701"/>
        </w:tabs>
        <w:autoSpaceDE w:val="0"/>
        <w:autoSpaceDN w:val="0"/>
        <w:adjustRightInd w:val="0"/>
        <w:spacing w:after="0" w:line="240" w:lineRule="auto"/>
        <w:ind w:right="31"/>
        <w:rPr>
          <w:rFonts w:ascii="Times New Roman" w:eastAsia="MS Mincho" w:hAnsi="Times New Roman" w:cs="Times New Roman"/>
          <w:i/>
          <w:sz w:val="16"/>
          <w:szCs w:val="16"/>
          <w:lang w:val="bg-BG" w:eastAsia="bg-BG"/>
        </w:rPr>
      </w:pPr>
      <w:r w:rsidRPr="00B90718">
        <w:rPr>
          <w:rFonts w:ascii="Times New Roman" w:eastAsia="MS Mincho" w:hAnsi="Times New Roman" w:cs="Times New Roman"/>
          <w:i/>
          <w:sz w:val="16"/>
          <w:szCs w:val="16"/>
          <w:lang w:val="bg-BG" w:eastAsia="bg-BG"/>
        </w:rPr>
        <w:t>(длъжност на декларатора)</w:t>
      </w:r>
    </w:p>
    <w:p w:rsidR="00B90718" w:rsidRPr="00B90718" w:rsidRDefault="00B90718" w:rsidP="00B90718">
      <w:pPr>
        <w:widowControl w:val="0"/>
        <w:tabs>
          <w:tab w:val="left" w:pos="1080"/>
          <w:tab w:val="left" w:pos="1701"/>
        </w:tabs>
        <w:autoSpaceDE w:val="0"/>
        <w:autoSpaceDN w:val="0"/>
        <w:adjustRightInd w:val="0"/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val="bg-BG" w:eastAsia="bg-BG"/>
        </w:rPr>
      </w:pPr>
      <w:r w:rsidRPr="00B90718">
        <w:rPr>
          <w:rFonts w:ascii="Times New Roman" w:eastAsia="MS Mincho" w:hAnsi="Times New Roman" w:cs="Times New Roman"/>
          <w:sz w:val="24"/>
          <w:szCs w:val="20"/>
          <w:lang w:val="bg-BG" w:eastAsia="bg-BG"/>
        </w:rPr>
        <w:t>на _____________________________________________________________________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eastAsia="MS Mincho" w:hAnsi="Times New Roman" w:cs="Times New Roman"/>
          <w:iCs/>
          <w:sz w:val="24"/>
          <w:szCs w:val="20"/>
          <w:lang w:val="bg-BG" w:eastAsia="bg-BG"/>
        </w:rPr>
      </w:pPr>
      <w:r w:rsidRPr="00B90718">
        <w:rPr>
          <w:rFonts w:ascii="Times New Roman" w:eastAsia="MS Mincho" w:hAnsi="Times New Roman" w:cs="Times New Roman"/>
          <w:i/>
          <w:sz w:val="16"/>
          <w:szCs w:val="16"/>
          <w:lang w:val="bg-BG" w:eastAsia="bg-BG"/>
        </w:rPr>
        <w:t xml:space="preserve">                      (посочва се търговското наименование/фирма и вида търговец/обединение),</w:t>
      </w:r>
      <w:r w:rsidRPr="00B90718">
        <w:rPr>
          <w:rFonts w:ascii="Times New Roman" w:eastAsia="MS Mincho" w:hAnsi="Times New Roman" w:cs="Times New Roman"/>
          <w:iCs/>
          <w:sz w:val="24"/>
          <w:szCs w:val="20"/>
          <w:lang w:val="bg-BG" w:eastAsia="bg-BG"/>
        </w:rPr>
        <w:t xml:space="preserve"> 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MS Mincho" w:hAnsi="Times New Roman" w:cs="Times New Roman"/>
          <w:sz w:val="24"/>
          <w:szCs w:val="20"/>
          <w:lang w:val="bg-BG" w:eastAsia="bg-BG"/>
        </w:rPr>
      </w:pPr>
      <w:r w:rsidRPr="00B90718">
        <w:rPr>
          <w:rFonts w:ascii="Times New Roman" w:eastAsia="MS Mincho" w:hAnsi="Times New Roman" w:cs="Times New Roman"/>
          <w:sz w:val="24"/>
          <w:szCs w:val="20"/>
          <w:lang w:val="bg-BG" w:eastAsia="bg-BG"/>
        </w:rPr>
        <w:t>със седалище и адрес на управление: ___________________________________________,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B90718">
        <w:rPr>
          <w:rFonts w:ascii="Times New Roman" w:eastAsia="MS Mincho" w:hAnsi="Times New Roman" w:cs="Times New Roman"/>
          <w:iCs/>
          <w:sz w:val="24"/>
          <w:szCs w:val="20"/>
          <w:lang w:val="bg-BG" w:eastAsia="bg-BG"/>
        </w:rPr>
        <w:t>Участник</w:t>
      </w:r>
      <w:r w:rsidRPr="00B90718">
        <w:rPr>
          <w:rFonts w:ascii="Times New Roman" w:eastAsia="MS Mincho" w:hAnsi="Times New Roman" w:cs="Times New Roman"/>
          <w:sz w:val="24"/>
          <w:szCs w:val="20"/>
          <w:lang w:val="bg-BG" w:eastAsia="bg-BG"/>
        </w:rPr>
        <w:t xml:space="preserve"> в обществена поръчка с предмет: </w:t>
      </w:r>
      <w:r w:rsidRPr="00B9071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„</w:t>
      </w:r>
      <w:sdt>
        <w:sdtPr>
          <w:rPr>
            <w:rFonts w:ascii="Times New Roman" w:eastAsia="Times New Roman" w:hAnsi="Times New Roman" w:cs="Times New Roman"/>
            <w:b/>
            <w:sz w:val="24"/>
            <w:szCs w:val="24"/>
            <w:lang w:val="bg-BG" w:eastAsia="bg-BG"/>
          </w:rPr>
          <w:alias w:val="Title"/>
          <w:tag w:val=""/>
          <w:id w:val="-1568176420"/>
          <w:placeholder>
            <w:docPart w:val="7A124032F7C9490EB70E67DCBC96F697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593DB1" w:rsidRPr="00593DB1">
            <w:rPr>
              <w:rFonts w:ascii="Times New Roman" w:eastAsia="Times New Roman" w:hAnsi="Times New Roman" w:cs="Times New Roman"/>
              <w:b/>
              <w:sz w:val="24"/>
              <w:szCs w:val="24"/>
              <w:lang w:val="bg-BG" w:eastAsia="bg-BG"/>
            </w:rPr>
            <w:t>СТРОИТЕЛНО-МОНТАЖНИ РАБОТИ ПО ИЗГРАЖДАНЕ НА ВЪНШНИ АСАНСЬОРИ НА СЪДЕБНА ПАЛАТА – СОФИЯ, БУЛ. „ВИТОША“ № 2</w:t>
          </w:r>
        </w:sdtContent>
      </w:sdt>
      <w:r w:rsidRPr="00B9071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“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eastAsia="MS Mincho" w:hAnsi="Times New Roman" w:cs="Times New Roman"/>
          <w:b/>
          <w:color w:val="000000"/>
          <w:spacing w:val="2"/>
          <w:w w:val="129"/>
          <w:sz w:val="24"/>
          <w:szCs w:val="24"/>
          <w:lang w:val="bg-BG" w:eastAsia="bg-BG"/>
        </w:rPr>
      </w:pPr>
      <w:r w:rsidRPr="00B90718">
        <w:rPr>
          <w:rFonts w:ascii="Times New Roman" w:eastAsia="MS Mincho" w:hAnsi="Times New Roman" w:cs="Times New Roman"/>
          <w:b/>
          <w:color w:val="000000"/>
          <w:spacing w:val="2"/>
          <w:w w:val="129"/>
          <w:sz w:val="24"/>
          <w:szCs w:val="24"/>
          <w:lang w:val="bg-BG" w:eastAsia="bg-BG"/>
        </w:rPr>
        <w:t>ПРЕДСТАВЯМ:</w:t>
      </w:r>
      <w:r w:rsidRPr="00B90718">
        <w:rPr>
          <w:rFonts w:ascii="Times New Roman" w:eastAsia="MS Mincho" w:hAnsi="Times New Roman" w:cs="Times New Roman"/>
          <w:b/>
          <w:sz w:val="24"/>
          <w:szCs w:val="24"/>
          <w:lang w:val="bg-BG" w:eastAsia="bg-BG"/>
        </w:rPr>
        <w:tab/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0"/>
          <w:lang w:val="bg-BG" w:eastAsia="bg-BG"/>
        </w:rPr>
      </w:pPr>
      <w:r w:rsidRPr="00B90718">
        <w:rPr>
          <w:rFonts w:ascii="Times New Roman" w:eastAsia="MS Mincho" w:hAnsi="Times New Roman" w:cs="Times New Roman"/>
          <w:b/>
          <w:sz w:val="24"/>
          <w:szCs w:val="24"/>
          <w:lang w:val="bg-BG" w:eastAsia="bg-BG"/>
        </w:rPr>
        <w:tab/>
      </w:r>
      <w:r w:rsidRPr="00B90718">
        <w:rPr>
          <w:rFonts w:ascii="Times New Roman" w:eastAsia="MS Mincho" w:hAnsi="Times New Roman" w:cs="Times New Roman"/>
          <w:b/>
          <w:sz w:val="24"/>
          <w:szCs w:val="24"/>
          <w:lang w:val="bg-BG" w:eastAsia="bg-BG"/>
        </w:rPr>
        <w:tab/>
        <w:t>Списък на строителството, изпълнено през последните 5 /пет/ години, считано от датата на подаване на офертата  което е идентично или сходно с предмета на поръчката</w:t>
      </w:r>
      <w:r w:rsidRPr="00B90718">
        <w:rPr>
          <w:rFonts w:ascii="Times New Roman" w:eastAsia="MS Mincho" w:hAnsi="Times New Roman" w:cs="Times New Roman"/>
          <w:sz w:val="24"/>
          <w:szCs w:val="20"/>
          <w:lang w:val="bg-BG" w:eastAsia="bg-BG"/>
        </w:rPr>
        <w:t>.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4"/>
          <w:szCs w:val="20"/>
          <w:lang w:val="bg-BG" w:eastAsia="bg-BG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9"/>
        <w:gridCol w:w="1289"/>
        <w:gridCol w:w="3162"/>
        <w:gridCol w:w="1842"/>
        <w:gridCol w:w="2835"/>
      </w:tblGrid>
      <w:tr w:rsidR="00B90718" w:rsidRPr="00B90718" w:rsidTr="00910D67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  <w:lang w:val="bg-BG" w:eastAsia="ar-SA"/>
              </w:rPr>
            </w:pPr>
          </w:p>
          <w:p w:rsidR="00B90718" w:rsidRPr="00B90718" w:rsidRDefault="00B90718" w:rsidP="00B9071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  <w:lang w:val="bg-BG" w:eastAsia="ar-SA"/>
              </w:rPr>
            </w:pPr>
            <w:r w:rsidRPr="00B90718">
              <w:rPr>
                <w:rFonts w:ascii="Times New Roman" w:eastAsia="MS Mincho" w:hAnsi="Times New Roman" w:cs="Times New Roman"/>
                <w:color w:val="000000"/>
                <w:sz w:val="16"/>
                <w:szCs w:val="16"/>
                <w:lang w:val="bg-BG" w:eastAsia="bg-BG"/>
              </w:rPr>
              <w:t>№ по ред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18" w:rsidRPr="00B90718" w:rsidRDefault="00B90718" w:rsidP="00B9071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6"/>
                <w:szCs w:val="16"/>
                <w:lang w:val="bg-BG" w:eastAsia="ar-SA"/>
              </w:rPr>
            </w:pPr>
            <w:r w:rsidRPr="00B90718">
              <w:rPr>
                <w:rFonts w:ascii="Times New Roman" w:eastAsia="MS Mincho" w:hAnsi="Times New Roman" w:cs="Times New Roman"/>
                <w:color w:val="000000"/>
                <w:sz w:val="16"/>
                <w:szCs w:val="16"/>
                <w:lang w:val="bg-BG" w:eastAsia="bg-BG"/>
              </w:rPr>
              <w:t>П</w:t>
            </w:r>
            <w:r w:rsidRPr="00B90718">
              <w:rPr>
                <w:rFonts w:ascii="Times New Roman" w:eastAsia="MS Mincho" w:hAnsi="Times New Roman" w:cs="Times New Roman"/>
                <w:sz w:val="16"/>
                <w:szCs w:val="16"/>
                <w:lang w:val="bg-BG" w:eastAsia="bg-BG"/>
              </w:rPr>
              <w:t>редмет на обществената поръчка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18" w:rsidRPr="00B90718" w:rsidRDefault="00B90718" w:rsidP="00B9071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6"/>
                <w:szCs w:val="16"/>
                <w:lang w:val="bg-BG" w:eastAsia="ar-SA"/>
              </w:rPr>
            </w:pPr>
            <w:r w:rsidRPr="00B90718">
              <w:rPr>
                <w:rFonts w:ascii="Times New Roman" w:eastAsia="MS Mincho" w:hAnsi="Times New Roman" w:cs="Times New Roman"/>
                <w:sz w:val="16"/>
                <w:szCs w:val="16"/>
                <w:lang w:val="bg-BG" w:eastAsia="bg-BG"/>
              </w:rPr>
              <w:t xml:space="preserve">В какво качество е изпълнявал обществената поръчка  (самостоятелен изпълнител/ член на обединение/ подизпълнител) и </w:t>
            </w:r>
            <w:r w:rsidRPr="00B90718">
              <w:rPr>
                <w:rFonts w:ascii="Times New Roman" w:eastAsia="MS Mincho" w:hAnsi="Times New Roman" w:cs="Times New Roman"/>
                <w:b/>
                <w:sz w:val="16"/>
                <w:szCs w:val="16"/>
                <w:lang w:val="bg-BG" w:eastAsia="bg-BG"/>
              </w:rPr>
              <w:t xml:space="preserve"> </w:t>
            </w:r>
            <w:r w:rsidRPr="00B90718">
              <w:rPr>
                <w:rFonts w:ascii="Times New Roman" w:eastAsia="MS Mincho" w:hAnsi="Times New Roman" w:cs="Times New Roman"/>
                <w:sz w:val="16"/>
                <w:szCs w:val="16"/>
                <w:lang w:val="bg-BG" w:eastAsia="bg-BG"/>
              </w:rPr>
              <w:t xml:space="preserve">кратко описание на изпълнените дейности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18" w:rsidRPr="00B90718" w:rsidRDefault="00B90718" w:rsidP="00B9071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6"/>
                <w:szCs w:val="16"/>
                <w:vertAlign w:val="superscript"/>
                <w:lang w:val="bg-BG" w:eastAsia="ar-SA"/>
              </w:rPr>
            </w:pPr>
            <w:r w:rsidRPr="00B90718">
              <w:rPr>
                <w:rFonts w:ascii="Times New Roman" w:eastAsia="MS Mincho" w:hAnsi="Times New Roman" w:cs="Times New Roman"/>
                <w:sz w:val="16"/>
                <w:szCs w:val="16"/>
                <w:lang w:val="bg-BG" w:eastAsia="bg-BG"/>
              </w:rPr>
              <w:t>Възложител; Място, Вид;</w:t>
            </w:r>
            <w:r w:rsidRPr="00B90718">
              <w:rPr>
                <w:rFonts w:ascii="Times New Roman" w:eastAsia="MS Mincho" w:hAnsi="Times New Roman" w:cs="Times New Roman"/>
                <w:sz w:val="16"/>
                <w:szCs w:val="16"/>
                <w:lang w:eastAsia="bg-BG"/>
              </w:rPr>
              <w:t xml:space="preserve"> </w:t>
            </w:r>
            <w:r w:rsidR="00A54EC2">
              <w:rPr>
                <w:rFonts w:ascii="Times New Roman" w:eastAsia="MS Mincho" w:hAnsi="Times New Roman" w:cs="Times New Roman"/>
                <w:sz w:val="16"/>
                <w:szCs w:val="16"/>
                <w:lang w:val="bg-BG" w:eastAsia="bg-BG"/>
              </w:rPr>
              <w:t xml:space="preserve">Цена; </w:t>
            </w:r>
            <w:ins w:id="0" w:author="Цветолюба Георгиева Васева" w:date="2019-10-10T13:56:00Z">
              <w:r w:rsidR="00A54EC2">
                <w:rPr>
                  <w:rFonts w:ascii="Times New Roman" w:eastAsia="MS Mincho" w:hAnsi="Times New Roman" w:cs="Times New Roman"/>
                  <w:sz w:val="16"/>
                  <w:szCs w:val="16"/>
                  <w:lang w:val="bg-BG" w:eastAsia="bg-BG"/>
                </w:rPr>
                <w:t>дата на приключване на изпълнение</w:t>
              </w:r>
            </w:ins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18" w:rsidRPr="00B90718" w:rsidRDefault="00B90718" w:rsidP="00B9071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6"/>
                <w:szCs w:val="16"/>
                <w:lang w:val="bg-BG" w:eastAsia="ar-SA"/>
              </w:rPr>
            </w:pPr>
            <w:r w:rsidRPr="00B90718">
              <w:rPr>
                <w:rFonts w:ascii="Times New Roman" w:eastAsia="MS Mincho" w:hAnsi="Times New Roman" w:cs="Times New Roman"/>
                <w:sz w:val="16"/>
                <w:szCs w:val="16"/>
                <w:lang w:val="bg-BG" w:eastAsia="bg-BG"/>
              </w:rPr>
              <w:t>Удостоверение за добро изпълнение (име на издателя)</w:t>
            </w:r>
          </w:p>
        </w:tc>
      </w:tr>
      <w:tr w:rsidR="00B90718" w:rsidRPr="00B90718" w:rsidTr="00910D67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18" w:rsidRPr="00B90718" w:rsidRDefault="00B90718" w:rsidP="00B9071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16"/>
                <w:szCs w:val="16"/>
                <w:lang w:val="bg-BG" w:eastAsia="ar-SA"/>
              </w:rPr>
            </w:pPr>
            <w:r w:rsidRPr="00B90718">
              <w:rPr>
                <w:rFonts w:ascii="Times New Roman" w:eastAsia="MS Mincho" w:hAnsi="Times New Roman" w:cs="Times New Roman"/>
                <w:b/>
                <w:color w:val="000000"/>
                <w:sz w:val="16"/>
                <w:szCs w:val="16"/>
                <w:lang w:val="bg-BG" w:eastAsia="bg-BG"/>
              </w:rPr>
              <w:t>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18" w:rsidRPr="00B90718" w:rsidRDefault="00B90718" w:rsidP="00B9071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16"/>
                <w:szCs w:val="16"/>
                <w:lang w:val="bg-BG" w:eastAsia="ar-SA"/>
              </w:rPr>
            </w:pPr>
            <w:r w:rsidRPr="00B90718">
              <w:rPr>
                <w:rFonts w:ascii="Times New Roman" w:eastAsia="MS Mincho" w:hAnsi="Times New Roman" w:cs="Times New Roman"/>
                <w:b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18" w:rsidRPr="00B90718" w:rsidRDefault="00B90718" w:rsidP="00B9071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16"/>
                <w:szCs w:val="16"/>
                <w:lang w:val="bg-BG" w:eastAsia="ar-SA"/>
              </w:rPr>
            </w:pPr>
            <w:r w:rsidRPr="00B90718">
              <w:rPr>
                <w:rFonts w:ascii="Times New Roman" w:eastAsia="MS Mincho" w:hAnsi="Times New Roman" w:cs="Times New Roman"/>
                <w:b/>
                <w:sz w:val="16"/>
                <w:szCs w:val="16"/>
                <w:lang w:val="bg-BG" w:eastAsia="bg-BG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18" w:rsidRPr="00B90718" w:rsidRDefault="00B90718" w:rsidP="00B9071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16"/>
                <w:szCs w:val="16"/>
                <w:lang w:val="bg-BG" w:eastAsia="ar-SA"/>
              </w:rPr>
            </w:pPr>
            <w:r w:rsidRPr="00B90718">
              <w:rPr>
                <w:rFonts w:ascii="Times New Roman" w:eastAsia="MS Mincho" w:hAnsi="Times New Roman" w:cs="Times New Roman"/>
                <w:b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18" w:rsidRPr="00B90718" w:rsidRDefault="00B90718" w:rsidP="00B9071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16"/>
                <w:szCs w:val="16"/>
                <w:lang w:val="bg-BG" w:eastAsia="ar-SA"/>
              </w:rPr>
            </w:pPr>
            <w:r w:rsidRPr="00B90718">
              <w:rPr>
                <w:rFonts w:ascii="Times New Roman" w:eastAsia="MS Mincho" w:hAnsi="Times New Roman" w:cs="Times New Roman"/>
                <w:b/>
                <w:sz w:val="16"/>
                <w:szCs w:val="16"/>
                <w:lang w:val="bg-BG" w:eastAsia="bg-BG"/>
              </w:rPr>
              <w:t>5</w:t>
            </w:r>
          </w:p>
        </w:tc>
      </w:tr>
      <w:tr w:rsidR="00B90718" w:rsidRPr="00B90718" w:rsidTr="00910D67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bg-BG" w:eastAsia="ar-SA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18" w:rsidRPr="00B90718" w:rsidRDefault="00B90718" w:rsidP="00B9071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16"/>
                <w:szCs w:val="16"/>
                <w:lang w:val="bg-BG" w:eastAsia="ar-SA"/>
              </w:rPr>
            </w:pP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18" w:rsidRPr="00B90718" w:rsidRDefault="00B90718" w:rsidP="00B9071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16"/>
                <w:szCs w:val="16"/>
                <w:lang w:val="bg-BG"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18" w:rsidRPr="00B90718" w:rsidRDefault="00B90718" w:rsidP="00B9071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16"/>
                <w:szCs w:val="16"/>
                <w:lang w:val="bg-BG"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18" w:rsidRPr="00B90718" w:rsidRDefault="00B90718" w:rsidP="00B9071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16"/>
                <w:szCs w:val="16"/>
                <w:lang w:val="bg-BG" w:eastAsia="ar-SA"/>
              </w:rPr>
            </w:pPr>
          </w:p>
        </w:tc>
      </w:tr>
      <w:tr w:rsidR="00B90718" w:rsidRPr="00B90718" w:rsidTr="00910D67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bg-BG" w:eastAsia="ar-SA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18" w:rsidRPr="00B90718" w:rsidRDefault="00B90718" w:rsidP="00B9071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16"/>
                <w:szCs w:val="16"/>
                <w:lang w:val="bg-BG" w:eastAsia="ar-SA"/>
              </w:rPr>
            </w:pP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18" w:rsidRPr="00B90718" w:rsidRDefault="00B90718" w:rsidP="00B9071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16"/>
                <w:szCs w:val="16"/>
                <w:lang w:val="bg-BG"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18" w:rsidRPr="00B90718" w:rsidRDefault="00B90718" w:rsidP="00B9071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16"/>
                <w:szCs w:val="16"/>
                <w:lang w:val="bg-BG"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18" w:rsidRPr="00B90718" w:rsidRDefault="00B90718" w:rsidP="00B9071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16"/>
                <w:szCs w:val="16"/>
                <w:lang w:val="bg-BG" w:eastAsia="ar-SA"/>
              </w:rPr>
            </w:pPr>
          </w:p>
        </w:tc>
      </w:tr>
      <w:tr w:rsidR="00B90718" w:rsidRPr="00B90718" w:rsidTr="00910D67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bg-BG" w:eastAsia="ar-SA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18" w:rsidRPr="00B90718" w:rsidRDefault="00B90718" w:rsidP="00B9071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16"/>
                <w:szCs w:val="16"/>
                <w:lang w:val="bg-BG" w:eastAsia="ar-SA"/>
              </w:rPr>
            </w:pP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18" w:rsidRPr="00B90718" w:rsidRDefault="00B90718" w:rsidP="00B9071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16"/>
                <w:szCs w:val="16"/>
                <w:lang w:val="bg-BG"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18" w:rsidRPr="00B90718" w:rsidRDefault="00B90718" w:rsidP="00B9071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16"/>
                <w:szCs w:val="16"/>
                <w:lang w:val="bg-BG"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18" w:rsidRPr="00B90718" w:rsidRDefault="00B90718" w:rsidP="00B9071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16"/>
                <w:szCs w:val="16"/>
                <w:lang w:val="bg-BG" w:eastAsia="ar-SA"/>
              </w:rPr>
            </w:pPr>
          </w:p>
        </w:tc>
      </w:tr>
      <w:tr w:rsidR="00B90718" w:rsidRPr="00B90718" w:rsidTr="00910D67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bg-BG" w:eastAsia="ar-SA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18" w:rsidRPr="00B90718" w:rsidRDefault="00B90718" w:rsidP="00B9071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16"/>
                <w:szCs w:val="16"/>
                <w:lang w:val="bg-BG" w:eastAsia="ar-SA"/>
              </w:rPr>
            </w:pP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18" w:rsidRPr="00B90718" w:rsidRDefault="00B90718" w:rsidP="00B9071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16"/>
                <w:szCs w:val="16"/>
                <w:lang w:val="bg-BG"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18" w:rsidRPr="00B90718" w:rsidRDefault="00B90718" w:rsidP="00B9071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16"/>
                <w:szCs w:val="16"/>
                <w:lang w:val="bg-BG"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18" w:rsidRPr="00B90718" w:rsidRDefault="00B90718" w:rsidP="00B9071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16"/>
                <w:szCs w:val="16"/>
                <w:lang w:val="bg-BG" w:eastAsia="ar-SA"/>
              </w:rPr>
            </w:pPr>
          </w:p>
        </w:tc>
      </w:tr>
      <w:tr w:rsidR="00B90718" w:rsidRPr="00B90718" w:rsidTr="00910D67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bg-BG" w:eastAsia="ar-SA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18" w:rsidRPr="00B90718" w:rsidRDefault="00B90718" w:rsidP="00B9071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16"/>
                <w:szCs w:val="16"/>
                <w:lang w:val="bg-BG" w:eastAsia="ar-SA"/>
              </w:rPr>
            </w:pP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18" w:rsidRPr="00B90718" w:rsidRDefault="00B90718" w:rsidP="00B9071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16"/>
                <w:szCs w:val="16"/>
                <w:lang w:val="bg-BG"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18" w:rsidRPr="00B90718" w:rsidRDefault="00B90718" w:rsidP="00B9071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16"/>
                <w:szCs w:val="16"/>
                <w:lang w:val="bg-BG"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18" w:rsidRPr="00B90718" w:rsidRDefault="00B90718" w:rsidP="00B9071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16"/>
                <w:szCs w:val="16"/>
                <w:lang w:val="bg-BG" w:eastAsia="ar-SA"/>
              </w:rPr>
            </w:pPr>
          </w:p>
        </w:tc>
      </w:tr>
    </w:tbl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4"/>
          <w:szCs w:val="20"/>
          <w:lang w:val="bg-BG" w:eastAsia="bg-BG"/>
        </w:rPr>
      </w:pP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4"/>
          <w:szCs w:val="20"/>
          <w:lang w:val="bg-BG" w:eastAsia="bg-BG"/>
        </w:rPr>
      </w:pPr>
      <w:r w:rsidRPr="00B90718">
        <w:rPr>
          <w:rFonts w:ascii="Times New Roman" w:eastAsia="MS Mincho" w:hAnsi="Times New Roman" w:cs="Times New Roman"/>
          <w:sz w:val="24"/>
          <w:szCs w:val="20"/>
          <w:lang w:val="bg-BG" w:eastAsia="bg-BG"/>
        </w:rPr>
        <w:t>Прилагам следните удостоверения за добро изпълнение съдържащи стойността, датата, на която е приключило изпълнението, мястото</w:t>
      </w:r>
      <w:r w:rsidRPr="00B90718">
        <w:rPr>
          <w:rFonts w:ascii="Times New Roman" w:eastAsia="MS Mincho" w:hAnsi="Times New Roman" w:cs="Times New Roman"/>
          <w:sz w:val="24"/>
          <w:szCs w:val="20"/>
          <w:lang w:eastAsia="bg-BG"/>
        </w:rPr>
        <w:t xml:space="preserve"> </w:t>
      </w:r>
      <w:r w:rsidRPr="00B90718">
        <w:rPr>
          <w:rFonts w:ascii="Times New Roman" w:eastAsia="MS Mincho" w:hAnsi="Times New Roman" w:cs="Times New Roman"/>
          <w:sz w:val="24"/>
          <w:szCs w:val="20"/>
          <w:lang w:val="bg-BG" w:eastAsia="bg-BG"/>
        </w:rPr>
        <w:t>и вида, както и дали е изпълнено в съответствие с нормативните изисквания, посочени в колона № 5: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4"/>
          <w:szCs w:val="20"/>
          <w:lang w:val="bg-BG" w:eastAsia="bg-BG"/>
        </w:rPr>
      </w:pPr>
      <w:r w:rsidRPr="00B90718">
        <w:rPr>
          <w:rFonts w:ascii="Times New Roman" w:eastAsia="MS Mincho" w:hAnsi="Times New Roman" w:cs="Times New Roman"/>
          <w:sz w:val="24"/>
          <w:szCs w:val="20"/>
          <w:lang w:val="bg-BG" w:eastAsia="bg-BG"/>
        </w:rPr>
        <w:tab/>
        <w:t>1...............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4"/>
          <w:szCs w:val="20"/>
          <w:lang w:val="bg-BG" w:eastAsia="bg-BG"/>
        </w:rPr>
      </w:pPr>
      <w:r w:rsidRPr="00B90718">
        <w:rPr>
          <w:rFonts w:ascii="Times New Roman" w:eastAsia="MS Mincho" w:hAnsi="Times New Roman" w:cs="Times New Roman"/>
          <w:sz w:val="24"/>
          <w:szCs w:val="20"/>
          <w:lang w:val="bg-BG" w:eastAsia="bg-BG"/>
        </w:rPr>
        <w:tab/>
        <w:t>2..............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4"/>
          <w:szCs w:val="20"/>
          <w:lang w:val="bg-BG" w:eastAsia="bg-BG"/>
        </w:rPr>
      </w:pPr>
      <w:r w:rsidRPr="00B90718">
        <w:rPr>
          <w:rFonts w:ascii="Times New Roman" w:eastAsia="MS Mincho" w:hAnsi="Times New Roman" w:cs="Times New Roman"/>
          <w:sz w:val="24"/>
          <w:szCs w:val="20"/>
          <w:lang w:val="bg-BG" w:eastAsia="bg-BG"/>
        </w:rPr>
        <w:tab/>
        <w:t>3..............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4"/>
          <w:szCs w:val="20"/>
          <w:lang w:val="bg-BG" w:eastAsia="bg-BG"/>
        </w:rPr>
      </w:pPr>
      <w:r w:rsidRPr="00B90718">
        <w:rPr>
          <w:rFonts w:ascii="Times New Roman" w:eastAsia="MS Mincho" w:hAnsi="Times New Roman" w:cs="Times New Roman"/>
          <w:sz w:val="24"/>
          <w:szCs w:val="20"/>
          <w:lang w:val="bg-BG" w:eastAsia="bg-BG"/>
        </w:rPr>
        <w:tab/>
        <w:t>4………..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4"/>
          <w:szCs w:val="20"/>
          <w:lang w:val="bg-BG" w:eastAsia="bg-BG"/>
        </w:rPr>
      </w:pPr>
      <w:r w:rsidRPr="00B90718">
        <w:rPr>
          <w:rFonts w:ascii="Times New Roman" w:eastAsia="MS Mincho" w:hAnsi="Times New Roman" w:cs="Times New Roman"/>
          <w:sz w:val="24"/>
          <w:szCs w:val="20"/>
          <w:lang w:val="bg-BG" w:eastAsia="bg-BG"/>
        </w:rPr>
        <w:tab/>
        <w:t>5………..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4"/>
          <w:szCs w:val="20"/>
          <w:lang w:val="bg-BG" w:eastAsia="bg-BG"/>
        </w:rPr>
      </w:pP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 w:cs="Times New Roman"/>
          <w:b/>
          <w:sz w:val="24"/>
          <w:szCs w:val="24"/>
          <w:u w:val="single"/>
          <w:lang w:val="bg-BG" w:eastAsia="bg-BG"/>
        </w:rPr>
      </w:pPr>
      <w:r w:rsidRPr="00B90718">
        <w:rPr>
          <w:rFonts w:ascii="Times New Roman" w:eastAsia="MS Mincho" w:hAnsi="Times New Roman" w:cs="Times New Roman"/>
          <w:b/>
          <w:sz w:val="24"/>
          <w:szCs w:val="24"/>
          <w:u w:val="single"/>
          <w:lang w:val="bg-BG" w:eastAsia="bg-BG"/>
        </w:rPr>
        <w:t>Важно!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4"/>
          <w:szCs w:val="24"/>
          <w:lang w:val="bg-BG" w:eastAsia="bg-BG"/>
        </w:rPr>
      </w:pPr>
      <w:r w:rsidRPr="00B90718">
        <w:rPr>
          <w:rFonts w:ascii="Times New Roman" w:eastAsia="MS Mincho" w:hAnsi="Times New Roman" w:cs="Times New Roman"/>
          <w:sz w:val="24"/>
          <w:szCs w:val="24"/>
          <w:lang w:val="bg-BG" w:eastAsia="bg-BG"/>
        </w:rPr>
        <w:t>Списъкът трябва да е придружен с удостоверение за добро изпълнение, което съдържа стойността, датата на която е приключило изпълнението, мястото и вида, както и дали е изпълнено в съответствие с нормативните изисквания, за всяко изпълнено строителство.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bg-BG" w:eastAsia="bg-BG"/>
        </w:rPr>
      </w:pPr>
      <w:r w:rsidRPr="00B90718">
        <w:rPr>
          <w:rFonts w:ascii="Times New Roman" w:eastAsia="MS Mincho" w:hAnsi="Times New Roman" w:cs="Times New Roman"/>
          <w:sz w:val="24"/>
          <w:szCs w:val="24"/>
          <w:lang w:val="bg-BG" w:eastAsia="bg-BG"/>
        </w:rPr>
        <w:lastRenderedPageBreak/>
        <w:t xml:space="preserve">Ако офертата се подава от обединение, което не е юридическо лице – списъкът се представя само за участниците в него, чрез които обединението доказва съответствието си с критериите за подбор. 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4"/>
          <w:szCs w:val="20"/>
          <w:lang w:val="bg-BG" w:eastAsia="bg-BG"/>
        </w:rPr>
      </w:pP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0"/>
          <w:lang w:val="bg-BG" w:eastAsia="bg-BG"/>
        </w:rPr>
      </w:pPr>
      <w:r w:rsidRPr="00B90718">
        <w:rPr>
          <w:rFonts w:ascii="Times New Roman" w:eastAsia="Times New Roman" w:hAnsi="Times New Roman" w:cs="Times New Roman"/>
          <w:sz w:val="24"/>
          <w:szCs w:val="20"/>
          <w:lang w:val="bg-BG" w:eastAsia="bg-BG"/>
        </w:rPr>
        <w:t>Известна ми е отговорността по чл. 313 от Наказателния кодекс за посочване на неверни данни.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0"/>
          <w:lang w:val="bg-BG" w:eastAsia="bg-BG"/>
        </w:rPr>
      </w:pP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  <w:r w:rsidRPr="00B90718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>Подпис: ....................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B9071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Дата: ........................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B9071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Име и фамилия: ...............................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B9071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Длъжност: ........................................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MS Mincho" w:hAnsi="Times New Roman" w:cs="Times New Roman"/>
          <w:b/>
          <w:sz w:val="16"/>
          <w:szCs w:val="16"/>
          <w:lang w:val="bg-BG" w:eastAsia="bg-BG"/>
        </w:rPr>
      </w:pP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B9071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 w:eastAsia="bg-BG"/>
        </w:rPr>
        <w:t>Забележка:</w:t>
      </w:r>
      <w:r w:rsidRPr="00B9071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Представя се при поискване от Възложителя или преди сключването на договора за възлагане на обществената поръчка.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val="bg-BG" w:eastAsia="bg-BG"/>
        </w:rPr>
      </w:pP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val="bg-BG" w:eastAsia="bg-BG"/>
        </w:rPr>
      </w:pP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360" w:lineRule="auto"/>
        <w:ind w:firstLine="7740"/>
        <w:jc w:val="both"/>
        <w:rPr>
          <w:rFonts w:ascii="Times New Roman" w:eastAsia="MS Mincho" w:hAnsi="Times New Roman" w:cs="Times New Roman"/>
          <w:i/>
          <w:sz w:val="24"/>
          <w:szCs w:val="24"/>
          <w:lang w:val="bg-BG" w:eastAsia="bg-BG"/>
        </w:rPr>
      </w:pPr>
      <w:r w:rsidRPr="00B90718">
        <w:rPr>
          <w:rFonts w:ascii="Times New Roman" w:eastAsia="MS Mincho" w:hAnsi="Times New Roman" w:cs="Times New Roman"/>
          <w:i/>
          <w:sz w:val="24"/>
          <w:szCs w:val="24"/>
          <w:lang w:val="bg-BG" w:eastAsia="bg-BG"/>
        </w:rPr>
        <w:br w:type="page"/>
      </w:r>
    </w:p>
    <w:p w:rsidR="00B90718" w:rsidRPr="009E225C" w:rsidRDefault="00B90718" w:rsidP="009E225C">
      <w:pPr>
        <w:widowControl w:val="0"/>
        <w:autoSpaceDE w:val="0"/>
        <w:autoSpaceDN w:val="0"/>
        <w:adjustRightInd w:val="0"/>
        <w:spacing w:after="0" w:line="360" w:lineRule="auto"/>
        <w:ind w:left="6513" w:hanging="5805"/>
        <w:jc w:val="right"/>
        <w:rPr>
          <w:rFonts w:ascii="Times New Roman" w:eastAsia="MS Mincho" w:hAnsi="Times New Roman" w:cs="Times New Roman"/>
          <w:b/>
          <w:color w:val="000000"/>
          <w:sz w:val="24"/>
          <w:szCs w:val="24"/>
          <w:lang w:val="bg-BG" w:eastAsia="bg-BG"/>
        </w:rPr>
      </w:pPr>
      <w:r w:rsidRPr="00B90718">
        <w:rPr>
          <w:rFonts w:ascii="Times New Roman" w:eastAsia="MS Mincho" w:hAnsi="Times New Roman" w:cs="Times New Roman"/>
          <w:b/>
          <w:color w:val="000000"/>
          <w:sz w:val="24"/>
          <w:szCs w:val="24"/>
          <w:lang w:val="bg-BG" w:eastAsia="bg-BG"/>
        </w:rPr>
        <w:lastRenderedPageBreak/>
        <w:t>ОБРАЗЕЦ № 14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360" w:lineRule="auto"/>
        <w:ind w:left="283" w:right="25"/>
        <w:jc w:val="center"/>
        <w:rPr>
          <w:rFonts w:ascii="Times New Roman" w:eastAsia="MS Mincho" w:hAnsi="Times New Roman" w:cs="Times New Roman"/>
          <w:b/>
          <w:color w:val="000000"/>
          <w:spacing w:val="20"/>
          <w:sz w:val="24"/>
          <w:szCs w:val="24"/>
          <w:lang w:val="bg-BG" w:eastAsia="bg-BG"/>
        </w:rPr>
      </w:pPr>
      <w:r w:rsidRPr="00B90718">
        <w:rPr>
          <w:rFonts w:ascii="Times New Roman" w:eastAsia="MS Mincho" w:hAnsi="Times New Roman" w:cs="Times New Roman"/>
          <w:b/>
          <w:color w:val="000000"/>
          <w:spacing w:val="20"/>
          <w:sz w:val="24"/>
          <w:szCs w:val="24"/>
          <w:lang w:val="bg-BG" w:eastAsia="bg-BG"/>
        </w:rPr>
        <w:t>ДЕКЛАРАЦИЯ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color w:val="000000"/>
          <w:sz w:val="24"/>
          <w:szCs w:val="24"/>
          <w:lang w:val="bg-BG" w:eastAsia="bg-BG"/>
        </w:rPr>
      </w:pPr>
      <w:r w:rsidRPr="00B90718">
        <w:rPr>
          <w:rFonts w:ascii="Times New Roman" w:eastAsia="MS Mincho" w:hAnsi="Times New Roman" w:cs="Times New Roman"/>
          <w:color w:val="000000"/>
          <w:sz w:val="24"/>
          <w:szCs w:val="24"/>
          <w:lang w:val="bg-BG" w:eastAsia="bg-BG"/>
        </w:rPr>
        <w:t xml:space="preserve">на собствени или наети инструменти, съоръжения и техническо оборудване, които участникът ще използва за изпълнението на строително-монтажните работи 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color w:val="000000"/>
          <w:sz w:val="24"/>
          <w:szCs w:val="24"/>
          <w:lang w:val="bg-BG" w:eastAsia="bg-BG"/>
        </w:rPr>
      </w:pPr>
      <w:r w:rsidRPr="00B90718">
        <w:rPr>
          <w:rFonts w:ascii="Times New Roman" w:eastAsia="MS Mincho" w:hAnsi="Times New Roman" w:cs="Times New Roman"/>
          <w:color w:val="000000"/>
          <w:sz w:val="24"/>
          <w:szCs w:val="24"/>
          <w:lang w:val="bg-BG" w:eastAsia="bg-BG"/>
        </w:rPr>
        <w:t>по чл. 64, ал.1, т.9 от ЗОП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center"/>
        <w:rPr>
          <w:rFonts w:ascii="Times New Roman" w:eastAsia="MS Mincho" w:hAnsi="Times New Roman" w:cs="Times New Roman"/>
          <w:color w:val="000000"/>
          <w:sz w:val="24"/>
          <w:szCs w:val="24"/>
          <w:lang w:eastAsia="bg-BG"/>
        </w:rPr>
      </w:pP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color w:val="000000"/>
          <w:sz w:val="24"/>
          <w:szCs w:val="24"/>
          <w:lang w:eastAsia="bg-BG"/>
        </w:rPr>
      </w:pPr>
      <w:r w:rsidRPr="00B90718">
        <w:rPr>
          <w:rFonts w:ascii="Times New Roman" w:eastAsia="MS Mincho" w:hAnsi="Times New Roman" w:cs="Times New Roman"/>
          <w:color w:val="000000"/>
          <w:sz w:val="24"/>
          <w:szCs w:val="24"/>
          <w:lang w:val="bg-BG" w:eastAsia="bg-BG"/>
        </w:rPr>
        <w:t>Подписаният/ата ..........................................................................................................................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Times New Roman" w:eastAsia="MS Mincho" w:hAnsi="Times New Roman" w:cs="Times New Roman"/>
          <w:color w:val="000000"/>
          <w:sz w:val="20"/>
          <w:szCs w:val="20"/>
          <w:lang w:val="bg-BG" w:eastAsia="bg-BG"/>
        </w:rPr>
      </w:pPr>
      <w:r w:rsidRPr="00B90718">
        <w:rPr>
          <w:rFonts w:ascii="Times New Roman" w:eastAsia="MS Mincho" w:hAnsi="Times New Roman" w:cs="Times New Roman"/>
          <w:i/>
          <w:iCs/>
          <w:color w:val="000000"/>
          <w:sz w:val="20"/>
          <w:szCs w:val="20"/>
          <w:lang w:val="bg-BG" w:eastAsia="bg-BG"/>
        </w:rPr>
        <w:t>(трите имена)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bg-BG" w:eastAsia="bg-BG"/>
        </w:rPr>
      </w:pP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color w:val="000000"/>
          <w:sz w:val="24"/>
          <w:szCs w:val="24"/>
          <w:lang w:eastAsia="bg-BG"/>
        </w:rPr>
      </w:pPr>
      <w:r w:rsidRPr="00B90718">
        <w:rPr>
          <w:rFonts w:ascii="Times New Roman" w:eastAsia="MS Mincho" w:hAnsi="Times New Roman" w:cs="Times New Roman"/>
          <w:color w:val="000000"/>
          <w:sz w:val="24"/>
          <w:szCs w:val="24"/>
          <w:lang w:val="bg-BG" w:eastAsia="bg-BG"/>
        </w:rPr>
        <w:t>в качеството си на .......................................................................................................................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Times New Roman" w:eastAsia="MS Mincho" w:hAnsi="Times New Roman" w:cs="Times New Roman"/>
          <w:i/>
          <w:iCs/>
          <w:color w:val="000000"/>
          <w:sz w:val="20"/>
          <w:szCs w:val="20"/>
          <w:lang w:val="bg-BG" w:eastAsia="bg-BG"/>
        </w:rPr>
      </w:pPr>
      <w:r w:rsidRPr="00B90718">
        <w:rPr>
          <w:rFonts w:ascii="Times New Roman" w:eastAsia="MS Mincho" w:hAnsi="Times New Roman" w:cs="Times New Roman"/>
          <w:i/>
          <w:iCs/>
          <w:color w:val="000000"/>
          <w:sz w:val="20"/>
          <w:szCs w:val="20"/>
          <w:lang w:val="bg-BG" w:eastAsia="bg-BG"/>
        </w:rPr>
        <w:t>(длъжност)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color w:val="000000"/>
          <w:sz w:val="24"/>
          <w:szCs w:val="24"/>
          <w:lang w:eastAsia="bg-BG"/>
        </w:rPr>
      </w:pPr>
      <w:r w:rsidRPr="00B90718">
        <w:rPr>
          <w:rFonts w:ascii="Times New Roman" w:eastAsia="MS Mincho" w:hAnsi="Times New Roman" w:cs="Times New Roman"/>
          <w:color w:val="000000"/>
          <w:sz w:val="24"/>
          <w:szCs w:val="24"/>
          <w:lang w:val="bg-BG" w:eastAsia="bg-BG"/>
        </w:rPr>
        <w:t>на ...................................................................................................................................................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bg-BG" w:eastAsia="bg-BG"/>
        </w:rPr>
      </w:pPr>
      <w:r w:rsidRPr="00B90718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bg-BG" w:eastAsia="bg-BG"/>
        </w:rPr>
        <w:t>(наименование на участника)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val="bg-BG" w:eastAsia="bg-BG"/>
        </w:rPr>
      </w:pPr>
      <w:r w:rsidRPr="00B90718">
        <w:rPr>
          <w:rFonts w:ascii="Times New Roman" w:eastAsia="MS Mincho" w:hAnsi="Times New Roman" w:cs="Times New Roman"/>
          <w:color w:val="000000"/>
          <w:sz w:val="24"/>
          <w:szCs w:val="24"/>
          <w:lang w:val="bg-BG" w:eastAsia="bg-BG"/>
        </w:rPr>
        <w:t>ЕИК/БУЛСТАТ .................................................. – участник за процедура за избор на изпълнител на обществена поръчка с предмет:</w:t>
      </w:r>
      <w:r w:rsidRPr="00B90718">
        <w:rPr>
          <w:rFonts w:ascii="Times New Roman" w:eastAsia="MS Mincho" w:hAnsi="Times New Roman" w:cs="Times New Roman"/>
          <w:b/>
          <w:sz w:val="24"/>
          <w:szCs w:val="24"/>
          <w:lang w:val="bg-BG" w:eastAsia="bg-BG"/>
        </w:rPr>
        <w:t xml:space="preserve"> </w:t>
      </w:r>
      <w:r w:rsidRPr="00B9071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„</w:t>
      </w:r>
      <w:sdt>
        <w:sdtPr>
          <w:rPr>
            <w:rFonts w:ascii="Times New Roman" w:eastAsia="Times New Roman" w:hAnsi="Times New Roman" w:cs="Times New Roman"/>
            <w:b/>
            <w:sz w:val="24"/>
            <w:szCs w:val="24"/>
            <w:lang w:val="bg-BG" w:eastAsia="bg-BG"/>
          </w:rPr>
          <w:alias w:val="Title"/>
          <w:tag w:val=""/>
          <w:id w:val="-1588925632"/>
          <w:placeholder>
            <w:docPart w:val="78379736538D4920AF40191A189C2529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593DB1">
            <w:rPr>
              <w:rFonts w:ascii="Times New Roman" w:eastAsia="Times New Roman" w:hAnsi="Times New Roman" w:cs="Times New Roman"/>
              <w:b/>
              <w:sz w:val="24"/>
              <w:szCs w:val="24"/>
              <w:lang w:val="bg-BG" w:eastAsia="bg-BG"/>
            </w:rPr>
            <w:t>СТРОИТЕЛНО-МОНТАЖНИ РАБОТИ ПО ИЗГРАЖДАНЕ НА ВЪНШНИ АСАНСЬОРИ НА СЪДЕБНА ПАЛАТА – СОФИЯ, БУЛ. „ВИТОША“ № 2</w:t>
          </w:r>
        </w:sdtContent>
      </w:sdt>
      <w:r w:rsidRPr="00B9071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“</w:t>
      </w:r>
    </w:p>
    <w:p w:rsidR="00B90718" w:rsidRPr="00B90718" w:rsidRDefault="00B90718" w:rsidP="00B9071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val="bg-BG" w:eastAsia="bg-BG"/>
        </w:rPr>
      </w:pPr>
      <w:r w:rsidRPr="00B90718">
        <w:rPr>
          <w:rFonts w:ascii="Times New Roman" w:eastAsia="MS Mincho" w:hAnsi="Times New Roman" w:cs="Times New Roman"/>
          <w:b/>
          <w:color w:val="000000"/>
          <w:spacing w:val="2"/>
          <w:w w:val="129"/>
          <w:sz w:val="24"/>
          <w:szCs w:val="24"/>
          <w:lang w:val="bg-BG" w:eastAsia="bg-BG"/>
        </w:rPr>
        <w:t>ДЕКЛАРИРАМ:</w:t>
      </w:r>
      <w:r w:rsidRPr="00B90718">
        <w:rPr>
          <w:rFonts w:ascii="Times New Roman" w:eastAsia="MS Mincho" w:hAnsi="Times New Roman" w:cs="Times New Roman"/>
          <w:b/>
          <w:sz w:val="24"/>
          <w:szCs w:val="24"/>
          <w:lang w:val="bg-BG" w:eastAsia="bg-BG"/>
        </w:rPr>
        <w:tab/>
      </w:r>
    </w:p>
    <w:p w:rsidR="00B90718" w:rsidRPr="00B90718" w:rsidRDefault="00B90718" w:rsidP="00B9071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b/>
          <w:color w:val="000000"/>
          <w:sz w:val="24"/>
          <w:szCs w:val="24"/>
          <w:lang w:val="bg-BG" w:eastAsia="bg-BG"/>
        </w:rPr>
      </w:pPr>
      <w:r w:rsidRPr="00B90718">
        <w:rPr>
          <w:rFonts w:ascii="Times New Roman" w:eastAsia="MS Mincho" w:hAnsi="Times New Roman" w:cs="Times New Roman"/>
          <w:b/>
          <w:color w:val="000000"/>
          <w:sz w:val="24"/>
          <w:szCs w:val="24"/>
          <w:lang w:val="bg-BG" w:eastAsia="bg-BG"/>
        </w:rPr>
        <w:t>Списък на собствени или наети инструменти, съоръжения и техническо оборудване</w:t>
      </w:r>
    </w:p>
    <w:p w:rsidR="00B90718" w:rsidRPr="00B90718" w:rsidRDefault="00B90718" w:rsidP="00B9071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b/>
          <w:color w:val="000000"/>
          <w:spacing w:val="2"/>
          <w:w w:val="129"/>
          <w:sz w:val="24"/>
          <w:szCs w:val="24"/>
          <w:lang w:val="bg-BG" w:eastAsia="bg-BG"/>
        </w:rPr>
      </w:pP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MS Mincho" w:hAnsi="Times New Roman" w:cs="Times New Roman"/>
          <w:i/>
          <w:color w:val="000000"/>
          <w:sz w:val="24"/>
          <w:szCs w:val="24"/>
          <w:lang w:eastAsia="bg-BG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4"/>
        <w:gridCol w:w="2836"/>
        <w:gridCol w:w="1701"/>
        <w:gridCol w:w="3544"/>
      </w:tblGrid>
      <w:tr w:rsidR="00B90718" w:rsidRPr="00B90718" w:rsidTr="00910D67">
        <w:trPr>
          <w:trHeight w:val="65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val="en-GB" w:eastAsia="bg-BG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val="en-GB" w:eastAsia="bg-BG"/>
              </w:rPr>
            </w:pPr>
            <w:r w:rsidRPr="00B90718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val="en-GB" w:eastAsia="bg-BG"/>
              </w:rPr>
              <w:t>ОПИСАНИЕ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val="bg-BG" w:eastAsia="bg-BG"/>
              </w:rPr>
            </w:pPr>
            <w:proofErr w:type="spellStart"/>
            <w:r w:rsidRPr="00B90718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val="en-GB" w:eastAsia="bg-BG"/>
              </w:rPr>
              <w:t>Бр</w:t>
            </w:r>
            <w:proofErr w:type="spellEnd"/>
            <w:r w:rsidRPr="00B90718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val="bg-BG" w:eastAsia="bg-BG"/>
              </w:rPr>
              <w:t>. налични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val="bg-BG" w:eastAsia="bg-BG"/>
              </w:rPr>
            </w:pPr>
            <w:proofErr w:type="spellStart"/>
            <w:r w:rsidRPr="00B90718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val="ru-RU" w:eastAsia="bg-BG"/>
              </w:rPr>
              <w:t>Собствено</w:t>
            </w:r>
            <w:proofErr w:type="spellEnd"/>
            <w:r w:rsidRPr="00B90718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val="ru-RU" w:eastAsia="bg-BG"/>
              </w:rPr>
              <w:t xml:space="preserve"> или </w:t>
            </w:r>
            <w:proofErr w:type="spellStart"/>
            <w:r w:rsidRPr="00B90718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val="ru-RU" w:eastAsia="bg-BG"/>
              </w:rPr>
              <w:t>наето</w:t>
            </w:r>
            <w:proofErr w:type="spellEnd"/>
            <w:r w:rsidRPr="00B90718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val="ru-RU" w:eastAsia="bg-BG"/>
              </w:rPr>
              <w:t xml:space="preserve"> или </w:t>
            </w:r>
            <w:proofErr w:type="spellStart"/>
            <w:r w:rsidRPr="00B90718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val="ru-RU" w:eastAsia="bg-BG"/>
              </w:rPr>
              <w:t>ползвано</w:t>
            </w:r>
            <w:proofErr w:type="spellEnd"/>
            <w:r w:rsidRPr="00B90718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val="ru-RU" w:eastAsia="bg-BG"/>
              </w:rPr>
              <w:t xml:space="preserve"> на </w:t>
            </w:r>
            <w:proofErr w:type="spellStart"/>
            <w:r w:rsidRPr="00B90718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val="ru-RU" w:eastAsia="bg-BG"/>
              </w:rPr>
              <w:t>друго</w:t>
            </w:r>
            <w:proofErr w:type="spellEnd"/>
            <w:r w:rsidRPr="00B90718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val="ru-RU" w:eastAsia="bg-BG"/>
              </w:rPr>
              <w:t xml:space="preserve"> </w:t>
            </w:r>
            <w:proofErr w:type="spellStart"/>
            <w:r w:rsidRPr="00B90718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val="ru-RU" w:eastAsia="bg-BG"/>
              </w:rPr>
              <w:t>правно</w:t>
            </w:r>
            <w:proofErr w:type="spellEnd"/>
            <w:r w:rsidRPr="00B90718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val="ru-RU" w:eastAsia="bg-BG"/>
              </w:rPr>
              <w:t xml:space="preserve"> основание</w:t>
            </w:r>
          </w:p>
        </w:tc>
      </w:tr>
      <w:tr w:rsidR="00B90718" w:rsidRPr="00B90718" w:rsidTr="00910D6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shd w:val="clear" w:color="auto" w:fill="FFFFFF"/>
                <w:lang w:val="bg-BG" w:eastAsia="bg-BG"/>
              </w:rPr>
            </w:pPr>
          </w:p>
        </w:tc>
      </w:tr>
      <w:tr w:rsidR="00B90718" w:rsidRPr="00B90718" w:rsidTr="00910D6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shd w:val="clear" w:color="auto" w:fill="FFFFFF"/>
                <w:lang w:val="bg-BG" w:eastAsia="bg-BG"/>
              </w:rPr>
            </w:pPr>
          </w:p>
        </w:tc>
      </w:tr>
    </w:tbl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val="bg-BG" w:eastAsia="bg-BG"/>
        </w:rPr>
      </w:pPr>
    </w:p>
    <w:p w:rsidR="00B90718" w:rsidRPr="00B90718" w:rsidRDefault="00B90718" w:rsidP="009E225C">
      <w:pPr>
        <w:spacing w:after="160" w:line="259" w:lineRule="auto"/>
        <w:ind w:firstLine="708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B90718">
        <w:rPr>
          <w:rFonts w:ascii="Times New Roman" w:eastAsia="Calibri" w:hAnsi="Times New Roman" w:cs="Times New Roman"/>
          <w:sz w:val="24"/>
          <w:szCs w:val="24"/>
          <w:lang w:val="bg-BG"/>
        </w:rPr>
        <w:t>Известна ми е отговорността по чл. 313 от Наказателния кодек</w:t>
      </w:r>
      <w:r w:rsidR="009E225C">
        <w:rPr>
          <w:rFonts w:ascii="Times New Roman" w:eastAsia="Calibri" w:hAnsi="Times New Roman" w:cs="Times New Roman"/>
          <w:sz w:val="24"/>
          <w:szCs w:val="24"/>
          <w:lang w:val="bg-BG"/>
        </w:rPr>
        <w:t>с за посочване на неверни данни.</w:t>
      </w:r>
    </w:p>
    <w:p w:rsidR="00B90718" w:rsidRPr="00B90718" w:rsidRDefault="00B90718" w:rsidP="00B9071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</w:pPr>
      <w:r w:rsidRPr="00B90718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>Подпис: ....................</w:t>
      </w:r>
    </w:p>
    <w:p w:rsidR="00B90718" w:rsidRPr="00B90718" w:rsidRDefault="00B90718" w:rsidP="00B9071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B90718">
        <w:rPr>
          <w:rFonts w:ascii="Times New Roman" w:eastAsia="Calibri" w:hAnsi="Times New Roman" w:cs="Times New Roman"/>
          <w:b/>
          <w:sz w:val="24"/>
          <w:szCs w:val="24"/>
          <w:lang w:val="bg-BG"/>
        </w:rPr>
        <w:t>Дата: ........................</w:t>
      </w:r>
    </w:p>
    <w:p w:rsidR="00B90718" w:rsidRPr="00B90718" w:rsidRDefault="00B90718" w:rsidP="00B9071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B90718">
        <w:rPr>
          <w:rFonts w:ascii="Times New Roman" w:eastAsia="Calibri" w:hAnsi="Times New Roman" w:cs="Times New Roman"/>
          <w:b/>
          <w:sz w:val="24"/>
          <w:szCs w:val="24"/>
          <w:lang w:val="bg-BG"/>
        </w:rPr>
        <w:t>Име и фамилия: ...............................</w:t>
      </w:r>
    </w:p>
    <w:p w:rsidR="00B90718" w:rsidRPr="00B90718" w:rsidRDefault="00B90718" w:rsidP="00B9071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B90718">
        <w:rPr>
          <w:rFonts w:ascii="Times New Roman" w:eastAsia="Calibri" w:hAnsi="Times New Roman" w:cs="Times New Roman"/>
          <w:b/>
          <w:sz w:val="24"/>
          <w:szCs w:val="24"/>
          <w:lang w:val="bg-BG"/>
        </w:rPr>
        <w:t>Длъжност: ........................................</w:t>
      </w:r>
      <w:bookmarkStart w:id="1" w:name="_GoBack"/>
      <w:bookmarkEnd w:id="1"/>
    </w:p>
    <w:p w:rsidR="00B90718" w:rsidRPr="00B90718" w:rsidRDefault="00B90718" w:rsidP="00B90718">
      <w:pPr>
        <w:spacing w:after="16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B90718" w:rsidRPr="00B90718" w:rsidRDefault="00B90718" w:rsidP="00B90718">
      <w:pPr>
        <w:spacing w:after="160" w:line="259" w:lineRule="auto"/>
        <w:ind w:firstLine="708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  <w:lang w:val="x-none" w:eastAsia="ar-SA"/>
        </w:rPr>
      </w:pPr>
      <w:r w:rsidRPr="00B90718">
        <w:rPr>
          <w:rFonts w:ascii="Times New Roman" w:eastAsia="Calibri" w:hAnsi="Times New Roman" w:cs="Times New Roman"/>
          <w:b/>
          <w:i/>
          <w:iCs/>
          <w:sz w:val="24"/>
          <w:szCs w:val="24"/>
          <w:u w:val="single"/>
          <w:lang w:val="x-none" w:eastAsia="ar-SA"/>
        </w:rPr>
        <w:t>Забележка:</w:t>
      </w:r>
      <w:r w:rsidRPr="00B90718">
        <w:rPr>
          <w:rFonts w:ascii="Times New Roman" w:eastAsia="Calibri" w:hAnsi="Times New Roman" w:cs="Times New Roman"/>
          <w:b/>
          <w:i/>
          <w:iCs/>
          <w:sz w:val="24"/>
          <w:szCs w:val="24"/>
          <w:lang w:val="x-none" w:eastAsia="ar-SA"/>
        </w:rPr>
        <w:t xml:space="preserve"> Представя се при поискване от Възложителя или преди сключването на договора за възлагане на обществената поръчка.</w:t>
      </w:r>
    </w:p>
    <w:p w:rsidR="00B90718" w:rsidRPr="009E225C" w:rsidRDefault="00B90718" w:rsidP="009E225C">
      <w:pPr>
        <w:spacing w:after="160" w:line="360" w:lineRule="auto"/>
        <w:ind w:left="6480" w:firstLine="72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B90718">
        <w:rPr>
          <w:rFonts w:ascii="Times New Roman" w:eastAsia="Calibri" w:hAnsi="Times New Roman" w:cs="Times New Roman"/>
          <w:sz w:val="24"/>
          <w:szCs w:val="24"/>
          <w:lang w:val="bg-BG"/>
        </w:rPr>
        <w:br w:type="page"/>
      </w:r>
      <w:r w:rsidRPr="00B90718">
        <w:rPr>
          <w:rFonts w:ascii="Times New Roman" w:eastAsia="MS Mincho" w:hAnsi="Times New Roman" w:cs="Times New Roman"/>
          <w:b/>
          <w:color w:val="000000"/>
          <w:sz w:val="24"/>
          <w:szCs w:val="24"/>
          <w:lang w:val="bg-BG" w:eastAsia="bg-BG"/>
        </w:rPr>
        <w:lastRenderedPageBreak/>
        <w:t>ОБРАЗЕЦ № 15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left="3540" w:firstLine="708"/>
        <w:rPr>
          <w:rFonts w:ascii="Times New Roman" w:eastAsia="MS Mincho" w:hAnsi="Times New Roman" w:cs="Times New Roman"/>
          <w:b/>
          <w:color w:val="000000"/>
          <w:sz w:val="24"/>
          <w:szCs w:val="24"/>
          <w:lang w:val="bg-BG" w:eastAsia="bg-BG"/>
        </w:rPr>
      </w:pPr>
      <w:r w:rsidRPr="00B90718">
        <w:rPr>
          <w:rFonts w:ascii="Times New Roman" w:eastAsia="MS Mincho" w:hAnsi="Times New Roman" w:cs="Times New Roman"/>
          <w:b/>
          <w:color w:val="000000"/>
          <w:sz w:val="24"/>
          <w:szCs w:val="24"/>
          <w:lang w:val="bg-BG" w:eastAsia="bg-BG"/>
        </w:rPr>
        <w:t>СПИСЪК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</w:pPr>
      <w:r w:rsidRPr="00B90718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  <w:t>на инженерно-техническия състав и данни за собствени или наети технически лица, специалисти и нискоквалифицирани работници, които участникът ще използва за изпълнението на строително-монтажните работи по чл. 64, ал.1, т.6 от ЗОП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center"/>
        <w:rPr>
          <w:rFonts w:ascii="Times New Roman" w:eastAsia="MS Mincho" w:hAnsi="Times New Roman" w:cs="Times New Roman"/>
          <w:color w:val="000000"/>
          <w:sz w:val="24"/>
          <w:szCs w:val="24"/>
          <w:lang w:eastAsia="bg-BG"/>
        </w:rPr>
      </w:pP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color w:val="000000"/>
          <w:sz w:val="24"/>
          <w:szCs w:val="24"/>
          <w:lang w:eastAsia="bg-BG"/>
        </w:rPr>
      </w:pPr>
      <w:r w:rsidRPr="00B90718">
        <w:rPr>
          <w:rFonts w:ascii="Times New Roman" w:eastAsia="MS Mincho" w:hAnsi="Times New Roman" w:cs="Times New Roman"/>
          <w:color w:val="000000"/>
          <w:sz w:val="24"/>
          <w:szCs w:val="24"/>
          <w:lang w:val="bg-BG" w:eastAsia="bg-BG"/>
        </w:rPr>
        <w:t>Подписаният/ата ..........................................................................................................................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Times New Roman" w:eastAsia="MS Mincho" w:hAnsi="Times New Roman" w:cs="Times New Roman"/>
          <w:color w:val="000000"/>
          <w:sz w:val="20"/>
          <w:szCs w:val="20"/>
          <w:lang w:val="bg-BG" w:eastAsia="bg-BG"/>
        </w:rPr>
      </w:pPr>
      <w:r w:rsidRPr="00B90718">
        <w:rPr>
          <w:rFonts w:ascii="Times New Roman" w:eastAsia="MS Mincho" w:hAnsi="Times New Roman" w:cs="Times New Roman"/>
          <w:i/>
          <w:iCs/>
          <w:color w:val="000000"/>
          <w:sz w:val="20"/>
          <w:szCs w:val="20"/>
          <w:lang w:val="bg-BG" w:eastAsia="bg-BG"/>
        </w:rPr>
        <w:t>(трите имена)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color w:val="000000"/>
          <w:sz w:val="24"/>
          <w:szCs w:val="24"/>
          <w:lang w:eastAsia="bg-BG"/>
        </w:rPr>
      </w:pPr>
      <w:r w:rsidRPr="00B90718">
        <w:rPr>
          <w:rFonts w:ascii="Times New Roman" w:eastAsia="MS Mincho" w:hAnsi="Times New Roman" w:cs="Times New Roman"/>
          <w:color w:val="000000"/>
          <w:sz w:val="24"/>
          <w:szCs w:val="24"/>
          <w:lang w:val="bg-BG" w:eastAsia="bg-BG"/>
        </w:rPr>
        <w:t>в качеството си на .......................................................................................................................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Times New Roman" w:eastAsia="MS Mincho" w:hAnsi="Times New Roman" w:cs="Times New Roman"/>
          <w:i/>
          <w:iCs/>
          <w:color w:val="000000"/>
          <w:sz w:val="20"/>
          <w:szCs w:val="20"/>
          <w:lang w:val="bg-BG" w:eastAsia="bg-BG"/>
        </w:rPr>
      </w:pPr>
      <w:r w:rsidRPr="00B90718">
        <w:rPr>
          <w:rFonts w:ascii="Times New Roman" w:eastAsia="MS Mincho" w:hAnsi="Times New Roman" w:cs="Times New Roman"/>
          <w:i/>
          <w:iCs/>
          <w:color w:val="000000"/>
          <w:sz w:val="20"/>
          <w:szCs w:val="20"/>
          <w:lang w:val="bg-BG" w:eastAsia="bg-BG"/>
        </w:rPr>
        <w:t>(длъжност)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color w:val="000000"/>
          <w:sz w:val="24"/>
          <w:szCs w:val="24"/>
          <w:lang w:eastAsia="bg-BG"/>
        </w:rPr>
      </w:pPr>
      <w:r w:rsidRPr="00B90718">
        <w:rPr>
          <w:rFonts w:ascii="Times New Roman" w:eastAsia="MS Mincho" w:hAnsi="Times New Roman" w:cs="Times New Roman"/>
          <w:color w:val="000000"/>
          <w:sz w:val="24"/>
          <w:szCs w:val="24"/>
          <w:lang w:val="bg-BG" w:eastAsia="bg-BG"/>
        </w:rPr>
        <w:t>на ..........................................................................................................................................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Times New Roman" w:eastAsia="MS Mincho" w:hAnsi="Times New Roman" w:cs="Times New Roman"/>
          <w:i/>
          <w:iCs/>
          <w:color w:val="000000"/>
          <w:sz w:val="20"/>
          <w:szCs w:val="20"/>
          <w:lang w:val="bg-BG" w:eastAsia="bg-BG"/>
        </w:rPr>
      </w:pPr>
      <w:r w:rsidRPr="00B90718">
        <w:rPr>
          <w:rFonts w:ascii="Times New Roman" w:eastAsia="MS Mincho" w:hAnsi="Times New Roman" w:cs="Times New Roman"/>
          <w:i/>
          <w:iCs/>
          <w:color w:val="000000"/>
          <w:sz w:val="20"/>
          <w:szCs w:val="20"/>
          <w:lang w:val="bg-BG" w:eastAsia="bg-BG"/>
        </w:rPr>
        <w:t>(наименование на участника)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val="bg-BG" w:eastAsia="bg-BG"/>
        </w:rPr>
      </w:pPr>
      <w:r w:rsidRPr="00B90718">
        <w:rPr>
          <w:rFonts w:ascii="Times New Roman" w:eastAsia="MS Mincho" w:hAnsi="Times New Roman" w:cs="Times New Roman"/>
          <w:color w:val="000000"/>
          <w:sz w:val="24"/>
          <w:szCs w:val="24"/>
          <w:lang w:val="bg-BG" w:eastAsia="bg-BG"/>
        </w:rPr>
        <w:t>ЕИК/БУЛСТАТ .................................................. – участник в процедура за избор на изпълнител на обществена поръчка с предмет:</w:t>
      </w:r>
      <w:r w:rsidRPr="00B90718">
        <w:rPr>
          <w:rFonts w:ascii="Times New Roman" w:eastAsia="MS Mincho" w:hAnsi="Times New Roman" w:cs="Times New Roman"/>
          <w:b/>
          <w:sz w:val="24"/>
          <w:szCs w:val="24"/>
          <w:lang w:val="bg-BG" w:eastAsia="bg-BG"/>
        </w:rPr>
        <w:t xml:space="preserve"> </w:t>
      </w:r>
      <w:r w:rsidRPr="00B9071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„</w:t>
      </w:r>
      <w:sdt>
        <w:sdtPr>
          <w:rPr>
            <w:rFonts w:ascii="Times New Roman" w:eastAsia="Times New Roman" w:hAnsi="Times New Roman" w:cs="Times New Roman"/>
            <w:b/>
            <w:sz w:val="24"/>
            <w:szCs w:val="24"/>
            <w:lang w:val="bg-BG" w:eastAsia="bg-BG"/>
          </w:rPr>
          <w:alias w:val="Title"/>
          <w:tag w:val=""/>
          <w:id w:val="-1302542250"/>
          <w:placeholder>
            <w:docPart w:val="5AD9637B0B6D4805943A7A42A0AA2B6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593DB1">
            <w:rPr>
              <w:rFonts w:ascii="Times New Roman" w:eastAsia="Times New Roman" w:hAnsi="Times New Roman" w:cs="Times New Roman"/>
              <w:b/>
              <w:sz w:val="24"/>
              <w:szCs w:val="24"/>
              <w:lang w:val="bg-BG" w:eastAsia="bg-BG"/>
            </w:rPr>
            <w:t>СТРОИТЕЛНО-МОНТАЖНИ РАБОТИ ПО ИЗГРАЖДАНЕ НА ВЪНШНИ АСАНСЬОРИ НА СЪДЕБНА ПАЛАТА – СОФИЯ, БУЛ. „ВИТОША“ № 2</w:t>
          </w:r>
        </w:sdtContent>
      </w:sdt>
      <w:r w:rsidRPr="00B9071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“</w:t>
      </w:r>
    </w:p>
    <w:p w:rsidR="00B90718" w:rsidRPr="00B90718" w:rsidRDefault="00B90718" w:rsidP="00B9071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val="bg-BG" w:eastAsia="bg-BG"/>
        </w:rPr>
      </w:pPr>
      <w:r w:rsidRPr="00B90718">
        <w:rPr>
          <w:rFonts w:ascii="Times New Roman" w:eastAsia="MS Mincho" w:hAnsi="Times New Roman" w:cs="Times New Roman"/>
          <w:b/>
          <w:color w:val="000000"/>
          <w:spacing w:val="2"/>
          <w:w w:val="129"/>
          <w:sz w:val="24"/>
          <w:szCs w:val="24"/>
          <w:lang w:val="bg-BG" w:eastAsia="bg-BG"/>
        </w:rPr>
        <w:t>ДЕКЛАРИРАМ:</w:t>
      </w:r>
      <w:r w:rsidRPr="00B90718">
        <w:rPr>
          <w:rFonts w:ascii="Times New Roman" w:eastAsia="MS Mincho" w:hAnsi="Times New Roman" w:cs="Times New Roman"/>
          <w:b/>
          <w:sz w:val="24"/>
          <w:szCs w:val="24"/>
          <w:lang w:val="bg-BG" w:eastAsia="bg-BG"/>
        </w:rPr>
        <w:tab/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tbl>
      <w:tblPr>
        <w:tblW w:w="98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491"/>
        <w:gridCol w:w="2236"/>
        <w:gridCol w:w="1626"/>
        <w:gridCol w:w="2484"/>
        <w:gridCol w:w="2835"/>
        <w:gridCol w:w="143"/>
      </w:tblGrid>
      <w:tr w:rsidR="00B90718" w:rsidRPr="00B90718" w:rsidTr="00910D67">
        <w:trPr>
          <w:gridBefore w:val="1"/>
          <w:wBefore w:w="75" w:type="dxa"/>
        </w:trPr>
        <w:tc>
          <w:tcPr>
            <w:tcW w:w="9815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718" w:rsidRPr="00B90718" w:rsidRDefault="00B90718" w:rsidP="00B90718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ar-SA"/>
              </w:rPr>
            </w:pPr>
            <w:r w:rsidRPr="00B907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ar-SA"/>
              </w:rPr>
              <w:t>Ръководен инженерно-технически състав с определена професионална компетентност за изпълнение на поръчката:</w:t>
            </w:r>
          </w:p>
          <w:p w:rsidR="00B90718" w:rsidRPr="00B90718" w:rsidRDefault="00B90718" w:rsidP="00B9071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</w:p>
        </w:tc>
      </w:tr>
      <w:tr w:rsidR="00B90718" w:rsidRPr="00B90718" w:rsidTr="00910D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143" w:type="dxa"/>
        </w:trPr>
        <w:tc>
          <w:tcPr>
            <w:tcW w:w="566" w:type="dxa"/>
            <w:gridSpan w:val="2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  <w:r w:rsidRPr="00B90718"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  <w:t xml:space="preserve">№ </w:t>
            </w:r>
          </w:p>
        </w:tc>
        <w:tc>
          <w:tcPr>
            <w:tcW w:w="2236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  <w:r w:rsidRPr="00B90718"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  <w:t>Трите имена на специалиста</w:t>
            </w:r>
          </w:p>
        </w:tc>
        <w:tc>
          <w:tcPr>
            <w:tcW w:w="1626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  <w:r w:rsidRPr="00B90718"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  <w:t>Позиция в екипа</w:t>
            </w:r>
          </w:p>
        </w:tc>
        <w:tc>
          <w:tcPr>
            <w:tcW w:w="2484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  <w:r w:rsidRPr="00B90718"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  <w:t>Придобита образователно-квалификационна степен</w:t>
            </w:r>
          </w:p>
        </w:tc>
        <w:tc>
          <w:tcPr>
            <w:tcW w:w="2835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  <w:r w:rsidRPr="00B90718"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  <w:t>Специфични изисквания</w:t>
            </w:r>
          </w:p>
        </w:tc>
      </w:tr>
      <w:tr w:rsidR="00B90718" w:rsidRPr="00B90718" w:rsidTr="00910D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143" w:type="dxa"/>
        </w:trPr>
        <w:tc>
          <w:tcPr>
            <w:tcW w:w="566" w:type="dxa"/>
            <w:gridSpan w:val="2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  <w:r w:rsidRPr="00B90718"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  <w:t>1</w:t>
            </w:r>
          </w:p>
        </w:tc>
        <w:tc>
          <w:tcPr>
            <w:tcW w:w="2236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  <w:r w:rsidRPr="00B90718"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  <w:t>2</w:t>
            </w:r>
          </w:p>
        </w:tc>
        <w:tc>
          <w:tcPr>
            <w:tcW w:w="1626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  <w:r w:rsidRPr="00B90718"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  <w:t>3</w:t>
            </w:r>
          </w:p>
        </w:tc>
        <w:tc>
          <w:tcPr>
            <w:tcW w:w="2484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  <w:r w:rsidRPr="00B90718"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i/>
                <w:sz w:val="20"/>
                <w:szCs w:val="20"/>
                <w:lang w:val="bg-BG" w:eastAsia="ar-SA"/>
              </w:rPr>
            </w:pPr>
            <w:r w:rsidRPr="00B90718">
              <w:rPr>
                <w:rFonts w:ascii="Times New Roman" w:eastAsia="MS Mincho" w:hAnsi="Times New Roman" w:cs="Times New Roman"/>
                <w:i/>
                <w:sz w:val="20"/>
                <w:szCs w:val="20"/>
                <w:lang w:val="bg-BG" w:eastAsia="ar-SA"/>
              </w:rPr>
              <w:t>5</w:t>
            </w:r>
          </w:p>
        </w:tc>
      </w:tr>
      <w:tr w:rsidR="00B90718" w:rsidRPr="00B90718" w:rsidTr="00910D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143" w:type="dxa"/>
        </w:trPr>
        <w:tc>
          <w:tcPr>
            <w:tcW w:w="566" w:type="dxa"/>
            <w:gridSpan w:val="2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  <w:r w:rsidRPr="00B90718"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  <w:t>1</w:t>
            </w:r>
          </w:p>
        </w:tc>
        <w:tc>
          <w:tcPr>
            <w:tcW w:w="2236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</w:tc>
        <w:tc>
          <w:tcPr>
            <w:tcW w:w="1626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</w:tc>
        <w:tc>
          <w:tcPr>
            <w:tcW w:w="2484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</w:tc>
        <w:tc>
          <w:tcPr>
            <w:tcW w:w="2835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sz w:val="20"/>
                <w:szCs w:val="20"/>
                <w:lang w:val="bg-BG" w:eastAsia="ar-SA"/>
              </w:rPr>
            </w:pPr>
            <w:r w:rsidRPr="00B90718">
              <w:rPr>
                <w:rFonts w:ascii="Times New Roman" w:eastAsia="MS Mincho" w:hAnsi="Times New Roman" w:cs="Times New Roman"/>
                <w:i/>
                <w:sz w:val="20"/>
                <w:szCs w:val="20"/>
                <w:lang w:val="bg-BG" w:eastAsia="ar-SA"/>
              </w:rPr>
              <w:t xml:space="preserve">Професионален стаж по специалността  ........ години и ........... опит  ............. на обекти, посочване на документ, доказващ образованието и професионалната квалификация </w:t>
            </w:r>
            <w:r w:rsidRPr="00B90718">
              <w:rPr>
                <w:rFonts w:ascii="Times New Roman" w:eastAsia="MS Mincho" w:hAnsi="Times New Roman" w:cs="Times New Roman"/>
                <w:i/>
                <w:sz w:val="20"/>
                <w:szCs w:val="20"/>
                <w:lang w:eastAsia="ar-SA"/>
              </w:rPr>
              <w:t xml:space="preserve">- №, </w:t>
            </w:r>
            <w:proofErr w:type="spellStart"/>
            <w:r w:rsidRPr="00B90718">
              <w:rPr>
                <w:rFonts w:ascii="Times New Roman" w:eastAsia="MS Mincho" w:hAnsi="Times New Roman" w:cs="Times New Roman"/>
                <w:i/>
                <w:sz w:val="20"/>
                <w:szCs w:val="20"/>
                <w:lang w:eastAsia="ar-SA"/>
              </w:rPr>
              <w:t>дата</w:t>
            </w:r>
            <w:proofErr w:type="spellEnd"/>
            <w:r w:rsidRPr="00B90718">
              <w:rPr>
                <w:rFonts w:ascii="Times New Roman" w:eastAsia="MS Mincho" w:hAnsi="Times New Roman" w:cs="Times New Roman"/>
                <w:i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90718">
              <w:rPr>
                <w:rFonts w:ascii="Times New Roman" w:eastAsia="MS Mincho" w:hAnsi="Times New Roman" w:cs="Times New Roman"/>
                <w:i/>
                <w:sz w:val="20"/>
                <w:szCs w:val="20"/>
                <w:lang w:eastAsia="ar-SA"/>
              </w:rPr>
              <w:t>на</w:t>
            </w:r>
            <w:proofErr w:type="spellEnd"/>
            <w:r w:rsidRPr="00B90718">
              <w:rPr>
                <w:rFonts w:ascii="Times New Roman" w:eastAsia="MS Mincho" w:hAnsi="Times New Roman" w:cs="Times New Roman"/>
                <w:i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90718">
              <w:rPr>
                <w:rFonts w:ascii="Times New Roman" w:eastAsia="MS Mincho" w:hAnsi="Times New Roman" w:cs="Times New Roman"/>
                <w:i/>
                <w:sz w:val="20"/>
                <w:szCs w:val="20"/>
                <w:lang w:eastAsia="ar-SA"/>
              </w:rPr>
              <w:t>издаване</w:t>
            </w:r>
            <w:proofErr w:type="spellEnd"/>
            <w:r w:rsidRPr="00B90718">
              <w:rPr>
                <w:rFonts w:ascii="Times New Roman" w:eastAsia="MS Mincho" w:hAnsi="Times New Roman" w:cs="Times New Roman"/>
                <w:i/>
                <w:sz w:val="20"/>
                <w:szCs w:val="20"/>
                <w:lang w:eastAsia="ar-SA"/>
              </w:rPr>
              <w:t xml:space="preserve">, </w:t>
            </w:r>
            <w:proofErr w:type="spellStart"/>
            <w:r w:rsidRPr="00B90718">
              <w:rPr>
                <w:rFonts w:ascii="Times New Roman" w:eastAsia="MS Mincho" w:hAnsi="Times New Roman" w:cs="Times New Roman"/>
                <w:i/>
                <w:sz w:val="20"/>
                <w:szCs w:val="20"/>
                <w:lang w:eastAsia="ar-SA"/>
              </w:rPr>
              <w:t>издател</w:t>
            </w:r>
            <w:proofErr w:type="spellEnd"/>
          </w:p>
        </w:tc>
      </w:tr>
      <w:tr w:rsidR="00B90718" w:rsidRPr="00B90718" w:rsidTr="00910D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143" w:type="dxa"/>
        </w:trPr>
        <w:tc>
          <w:tcPr>
            <w:tcW w:w="566" w:type="dxa"/>
            <w:gridSpan w:val="2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  <w:r w:rsidRPr="00B90718"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  <w:t>2</w:t>
            </w:r>
          </w:p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</w:tc>
        <w:tc>
          <w:tcPr>
            <w:tcW w:w="2236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</w:tc>
        <w:tc>
          <w:tcPr>
            <w:tcW w:w="1626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</w:tc>
        <w:tc>
          <w:tcPr>
            <w:tcW w:w="2484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</w:tc>
        <w:tc>
          <w:tcPr>
            <w:tcW w:w="2835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sz w:val="20"/>
                <w:szCs w:val="20"/>
                <w:lang w:val="bg-BG" w:eastAsia="ar-SA"/>
              </w:rPr>
            </w:pPr>
          </w:p>
        </w:tc>
      </w:tr>
      <w:tr w:rsidR="00B90718" w:rsidRPr="00B90718" w:rsidTr="00910D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143" w:type="dxa"/>
        </w:trPr>
        <w:tc>
          <w:tcPr>
            <w:tcW w:w="566" w:type="dxa"/>
            <w:gridSpan w:val="2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  <w:r w:rsidRPr="00B90718"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  <w:t>3</w:t>
            </w:r>
          </w:p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</w:tc>
        <w:tc>
          <w:tcPr>
            <w:tcW w:w="2236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</w:tc>
        <w:tc>
          <w:tcPr>
            <w:tcW w:w="1626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</w:tc>
        <w:tc>
          <w:tcPr>
            <w:tcW w:w="2484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</w:tc>
        <w:tc>
          <w:tcPr>
            <w:tcW w:w="2835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sz w:val="20"/>
                <w:szCs w:val="20"/>
                <w:lang w:val="bg-BG" w:eastAsia="ar-SA"/>
              </w:rPr>
            </w:pPr>
          </w:p>
        </w:tc>
      </w:tr>
    </w:tbl>
    <w:p w:rsidR="00B90718" w:rsidRPr="00B90718" w:rsidRDefault="00B90718" w:rsidP="00B9071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105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ar-SA"/>
        </w:rPr>
      </w:pPr>
    </w:p>
    <w:p w:rsidR="00B90718" w:rsidRPr="00B90718" w:rsidRDefault="00B90718" w:rsidP="00B9071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105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B90718">
        <w:rPr>
          <w:rFonts w:ascii="Times New Roman" w:eastAsia="Times New Roman" w:hAnsi="Times New Roman" w:cs="Times New Roman"/>
          <w:b/>
          <w:sz w:val="24"/>
          <w:szCs w:val="24"/>
          <w:lang w:val="bg-BG" w:eastAsia="ar-SA"/>
        </w:rPr>
        <w:t xml:space="preserve">2. </w:t>
      </w:r>
      <w:r w:rsidRPr="00B9071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Технически персонал за изпълнение на различните видове работи</w:t>
      </w:r>
      <w:r w:rsidRPr="00B90718">
        <w:rPr>
          <w:rFonts w:ascii="Times New Roman" w:eastAsia="Times New Roman" w:hAnsi="Times New Roman" w:cs="Times New Roman"/>
          <w:b/>
          <w:sz w:val="24"/>
          <w:szCs w:val="24"/>
          <w:lang w:val="bg-BG" w:eastAsia="ar-SA"/>
        </w:rPr>
        <w:t xml:space="preserve">, който </w:t>
      </w:r>
      <w:r w:rsidRPr="00B90718">
        <w:rPr>
          <w:rFonts w:ascii="Times New Roman" w:eastAsia="Times New Roman" w:hAnsi="Times New Roman" w:cs="Times New Roman"/>
          <w:b/>
          <w:sz w:val="24"/>
          <w:szCs w:val="24"/>
          <w:lang w:val="bg-BG" w:eastAsia="ar-SA"/>
        </w:rPr>
        <w:lastRenderedPageBreak/>
        <w:t>участникът ще използва за извършване на строително-ремонтните работи: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MS Mincho" w:hAnsi="Times New Roman" w:cs="Times New Roman"/>
          <w:vanish/>
          <w:sz w:val="24"/>
          <w:szCs w:val="24"/>
          <w:lang w:val="bg-BG" w:eastAsia="bg-BG"/>
        </w:rPr>
      </w:pPr>
    </w:p>
    <w:tbl>
      <w:tblPr>
        <w:tblW w:w="10256" w:type="dxa"/>
        <w:tblInd w:w="-5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2"/>
        <w:gridCol w:w="1982"/>
        <w:gridCol w:w="1982"/>
        <w:gridCol w:w="2155"/>
        <w:gridCol w:w="1559"/>
        <w:gridCol w:w="2126"/>
      </w:tblGrid>
      <w:tr w:rsidR="00B90718" w:rsidRPr="00B90718" w:rsidTr="00910D67">
        <w:tc>
          <w:tcPr>
            <w:tcW w:w="452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  <w:r w:rsidRPr="00B90718"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  <w:t>№</w:t>
            </w:r>
          </w:p>
        </w:tc>
        <w:tc>
          <w:tcPr>
            <w:tcW w:w="1982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  <w:r w:rsidRPr="00B90718"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  <w:t xml:space="preserve">Видове специалисти </w:t>
            </w:r>
          </w:p>
        </w:tc>
        <w:tc>
          <w:tcPr>
            <w:tcW w:w="1982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  <w:r w:rsidRPr="00B90718"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  <w:t>Трите имена на лицето</w:t>
            </w:r>
          </w:p>
        </w:tc>
        <w:tc>
          <w:tcPr>
            <w:tcW w:w="2155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  <w:r w:rsidRPr="00B90718"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  <w:t xml:space="preserve">Договорни отношения между участника и предложения специалист </w:t>
            </w:r>
            <w:r w:rsidRPr="00B90718">
              <w:rPr>
                <w:rFonts w:ascii="Times New Roman" w:eastAsia="MS Mincho" w:hAnsi="Times New Roman" w:cs="Times New Roman"/>
                <w:i/>
                <w:sz w:val="20"/>
                <w:szCs w:val="20"/>
                <w:lang w:val="bg-BG" w:eastAsia="ar-SA"/>
              </w:rPr>
              <w:t>(трудов/граждански договор, друго)</w:t>
            </w:r>
          </w:p>
        </w:tc>
        <w:tc>
          <w:tcPr>
            <w:tcW w:w="1559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  <w:r w:rsidRPr="00B90718"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  <w:t>Образование</w:t>
            </w:r>
          </w:p>
        </w:tc>
        <w:tc>
          <w:tcPr>
            <w:tcW w:w="2126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  <w:r w:rsidRPr="00B90718"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  <w:t>Професионална квалификация</w:t>
            </w:r>
          </w:p>
        </w:tc>
      </w:tr>
      <w:tr w:rsidR="00B90718" w:rsidRPr="00B90718" w:rsidTr="00910D67">
        <w:tc>
          <w:tcPr>
            <w:tcW w:w="452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i/>
                <w:sz w:val="20"/>
                <w:szCs w:val="20"/>
                <w:lang w:val="bg-BG" w:eastAsia="ar-SA"/>
              </w:rPr>
            </w:pPr>
            <w:r w:rsidRPr="00B90718">
              <w:rPr>
                <w:rFonts w:ascii="Times New Roman" w:eastAsia="MS Mincho" w:hAnsi="Times New Roman" w:cs="Times New Roman"/>
                <w:i/>
                <w:sz w:val="20"/>
                <w:szCs w:val="20"/>
                <w:lang w:val="bg-BG" w:eastAsia="ar-SA"/>
              </w:rPr>
              <w:t>1</w:t>
            </w:r>
          </w:p>
        </w:tc>
        <w:tc>
          <w:tcPr>
            <w:tcW w:w="1982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i/>
                <w:sz w:val="20"/>
                <w:szCs w:val="20"/>
                <w:lang w:val="bg-BG" w:eastAsia="ar-SA"/>
              </w:rPr>
            </w:pPr>
            <w:r w:rsidRPr="00B90718">
              <w:rPr>
                <w:rFonts w:ascii="Times New Roman" w:eastAsia="MS Mincho" w:hAnsi="Times New Roman" w:cs="Times New Roman"/>
                <w:i/>
                <w:sz w:val="20"/>
                <w:szCs w:val="20"/>
                <w:lang w:val="bg-BG" w:eastAsia="ar-SA"/>
              </w:rPr>
              <w:t>2</w:t>
            </w:r>
          </w:p>
        </w:tc>
        <w:tc>
          <w:tcPr>
            <w:tcW w:w="1982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i/>
                <w:sz w:val="20"/>
                <w:szCs w:val="20"/>
                <w:lang w:val="bg-BG" w:eastAsia="ar-SA"/>
              </w:rPr>
            </w:pPr>
            <w:r w:rsidRPr="00B90718">
              <w:rPr>
                <w:rFonts w:ascii="Times New Roman" w:eastAsia="MS Mincho" w:hAnsi="Times New Roman" w:cs="Times New Roman"/>
                <w:i/>
                <w:sz w:val="20"/>
                <w:szCs w:val="20"/>
                <w:lang w:val="bg-BG" w:eastAsia="ar-SA"/>
              </w:rPr>
              <w:t>3</w:t>
            </w:r>
          </w:p>
        </w:tc>
        <w:tc>
          <w:tcPr>
            <w:tcW w:w="2155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i/>
                <w:sz w:val="20"/>
                <w:szCs w:val="20"/>
                <w:lang w:val="bg-BG" w:eastAsia="ar-SA"/>
              </w:rPr>
            </w:pPr>
            <w:r w:rsidRPr="00B90718">
              <w:rPr>
                <w:rFonts w:ascii="Times New Roman" w:eastAsia="MS Mincho" w:hAnsi="Times New Roman" w:cs="Times New Roman"/>
                <w:i/>
                <w:sz w:val="20"/>
                <w:szCs w:val="20"/>
                <w:lang w:val="bg-BG" w:eastAsia="ar-SA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i/>
                <w:sz w:val="20"/>
                <w:szCs w:val="20"/>
                <w:lang w:val="bg-BG" w:eastAsia="ar-SA"/>
              </w:rPr>
            </w:pPr>
            <w:r w:rsidRPr="00B90718">
              <w:rPr>
                <w:rFonts w:ascii="Times New Roman" w:eastAsia="MS Mincho" w:hAnsi="Times New Roman" w:cs="Times New Roman"/>
                <w:i/>
                <w:sz w:val="20"/>
                <w:szCs w:val="20"/>
                <w:lang w:val="bg-BG" w:eastAsia="ar-SA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i/>
                <w:sz w:val="20"/>
                <w:szCs w:val="20"/>
                <w:lang w:val="bg-BG" w:eastAsia="ar-SA"/>
              </w:rPr>
            </w:pPr>
            <w:r w:rsidRPr="00B90718">
              <w:rPr>
                <w:rFonts w:ascii="Times New Roman" w:eastAsia="MS Mincho" w:hAnsi="Times New Roman" w:cs="Times New Roman"/>
                <w:i/>
                <w:sz w:val="20"/>
                <w:szCs w:val="20"/>
                <w:lang w:val="bg-BG" w:eastAsia="ar-SA"/>
              </w:rPr>
              <w:t>6</w:t>
            </w:r>
          </w:p>
        </w:tc>
      </w:tr>
      <w:tr w:rsidR="00B90718" w:rsidRPr="00B90718" w:rsidTr="00910D67">
        <w:tc>
          <w:tcPr>
            <w:tcW w:w="452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  <w:r w:rsidRPr="00B90718"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  <w:t>1</w:t>
            </w:r>
          </w:p>
        </w:tc>
        <w:tc>
          <w:tcPr>
            <w:tcW w:w="1982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</w:tc>
        <w:tc>
          <w:tcPr>
            <w:tcW w:w="1982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</w:tc>
        <w:tc>
          <w:tcPr>
            <w:tcW w:w="2155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</w:tc>
        <w:tc>
          <w:tcPr>
            <w:tcW w:w="1559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</w:tc>
        <w:tc>
          <w:tcPr>
            <w:tcW w:w="2126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</w:tc>
      </w:tr>
      <w:tr w:rsidR="00B90718" w:rsidRPr="00B90718" w:rsidTr="00910D67">
        <w:tc>
          <w:tcPr>
            <w:tcW w:w="452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  <w:r w:rsidRPr="00B90718"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  <w:t>2</w:t>
            </w:r>
          </w:p>
        </w:tc>
        <w:tc>
          <w:tcPr>
            <w:tcW w:w="1982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</w:tc>
        <w:tc>
          <w:tcPr>
            <w:tcW w:w="1982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</w:tc>
        <w:tc>
          <w:tcPr>
            <w:tcW w:w="2155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</w:tc>
        <w:tc>
          <w:tcPr>
            <w:tcW w:w="1559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</w:tc>
        <w:tc>
          <w:tcPr>
            <w:tcW w:w="2126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</w:tc>
      </w:tr>
      <w:tr w:rsidR="00B90718" w:rsidRPr="00B90718" w:rsidTr="00910D67">
        <w:tc>
          <w:tcPr>
            <w:tcW w:w="452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  <w:r w:rsidRPr="00B90718"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  <w:t>3</w:t>
            </w:r>
          </w:p>
        </w:tc>
        <w:tc>
          <w:tcPr>
            <w:tcW w:w="1982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</w:tc>
        <w:tc>
          <w:tcPr>
            <w:tcW w:w="1982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</w:tc>
        <w:tc>
          <w:tcPr>
            <w:tcW w:w="2155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</w:tc>
        <w:tc>
          <w:tcPr>
            <w:tcW w:w="1559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</w:tc>
        <w:tc>
          <w:tcPr>
            <w:tcW w:w="2126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</w:tc>
      </w:tr>
      <w:tr w:rsidR="00B90718" w:rsidRPr="00B90718" w:rsidTr="00910D67">
        <w:tc>
          <w:tcPr>
            <w:tcW w:w="452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</w:tc>
        <w:tc>
          <w:tcPr>
            <w:tcW w:w="1982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bg-BG"/>
              </w:rPr>
            </w:pPr>
          </w:p>
        </w:tc>
        <w:tc>
          <w:tcPr>
            <w:tcW w:w="1982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bg-BG"/>
              </w:rPr>
            </w:pPr>
          </w:p>
        </w:tc>
        <w:tc>
          <w:tcPr>
            <w:tcW w:w="2155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</w:tc>
        <w:tc>
          <w:tcPr>
            <w:tcW w:w="1559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</w:tc>
        <w:tc>
          <w:tcPr>
            <w:tcW w:w="2126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</w:tc>
      </w:tr>
      <w:tr w:rsidR="00B90718" w:rsidRPr="00B90718" w:rsidTr="00910D67">
        <w:tc>
          <w:tcPr>
            <w:tcW w:w="452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</w:tc>
        <w:tc>
          <w:tcPr>
            <w:tcW w:w="1982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bg-BG"/>
              </w:rPr>
            </w:pPr>
          </w:p>
        </w:tc>
        <w:tc>
          <w:tcPr>
            <w:tcW w:w="1982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bg-BG"/>
              </w:rPr>
            </w:pPr>
          </w:p>
        </w:tc>
        <w:tc>
          <w:tcPr>
            <w:tcW w:w="2155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</w:tc>
        <w:tc>
          <w:tcPr>
            <w:tcW w:w="1559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</w:tc>
        <w:tc>
          <w:tcPr>
            <w:tcW w:w="2126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</w:tc>
      </w:tr>
    </w:tbl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bg-BG" w:eastAsia="bg-BG"/>
        </w:rPr>
      </w:pPr>
      <w:r w:rsidRPr="00B9071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bg-BG" w:eastAsia="bg-BG"/>
        </w:rPr>
        <w:t xml:space="preserve"> 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MS Mincho" w:hAnsi="Times New Roman" w:cs="Times New Roman"/>
          <w:b/>
          <w:sz w:val="24"/>
          <w:szCs w:val="20"/>
          <w:lang w:val="bg-BG" w:eastAsia="bg-BG"/>
        </w:rPr>
      </w:pP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4"/>
          <w:szCs w:val="20"/>
          <w:lang w:val="bg-BG" w:eastAsia="bg-BG"/>
        </w:rPr>
      </w:pPr>
      <w:r w:rsidRPr="00B90718">
        <w:rPr>
          <w:rFonts w:ascii="Times New Roman" w:eastAsia="MS Mincho" w:hAnsi="Times New Roman" w:cs="Times New Roman"/>
          <w:sz w:val="24"/>
          <w:szCs w:val="20"/>
          <w:lang w:val="bg-BG" w:eastAsia="bg-BG"/>
        </w:rPr>
        <w:t>Известна ми е отговорността по чл. 313 от Наказателния кодекс за посочване на неверни данни.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MS Mincho" w:hAnsi="Times New Roman" w:cs="Times New Roman"/>
          <w:sz w:val="24"/>
          <w:szCs w:val="20"/>
          <w:lang w:val="bg-BG" w:eastAsia="bg-BG"/>
        </w:rPr>
      </w:pP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MS Mincho" w:hAnsi="Times New Roman" w:cs="Times New Roman"/>
          <w:sz w:val="24"/>
          <w:szCs w:val="20"/>
          <w:lang w:val="bg-BG" w:eastAsia="bg-BG"/>
        </w:rPr>
      </w:pP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sz w:val="24"/>
          <w:szCs w:val="24"/>
          <w:lang w:val="bg-BG" w:eastAsia="bg-BG"/>
        </w:rPr>
      </w:pPr>
      <w:r w:rsidRPr="00B90718">
        <w:rPr>
          <w:rFonts w:ascii="Times New Roman" w:eastAsia="MS Mincho" w:hAnsi="Times New Roman" w:cs="Times New Roman"/>
          <w:b/>
          <w:bCs/>
          <w:sz w:val="24"/>
          <w:szCs w:val="24"/>
          <w:lang w:val="bg-BG" w:eastAsia="bg-BG"/>
        </w:rPr>
        <w:t>Подпис: ....................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val="bg-BG" w:eastAsia="bg-BG"/>
        </w:rPr>
      </w:pPr>
      <w:r w:rsidRPr="00B90718">
        <w:rPr>
          <w:rFonts w:ascii="Times New Roman" w:eastAsia="MS Mincho" w:hAnsi="Times New Roman" w:cs="Times New Roman"/>
          <w:b/>
          <w:sz w:val="24"/>
          <w:szCs w:val="24"/>
          <w:lang w:val="bg-BG" w:eastAsia="bg-BG"/>
        </w:rPr>
        <w:t>Дата: ........................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val="bg-BG" w:eastAsia="bg-BG"/>
        </w:rPr>
      </w:pPr>
      <w:r w:rsidRPr="00B90718">
        <w:rPr>
          <w:rFonts w:ascii="Times New Roman" w:eastAsia="MS Mincho" w:hAnsi="Times New Roman" w:cs="Times New Roman"/>
          <w:b/>
          <w:sz w:val="24"/>
          <w:szCs w:val="24"/>
          <w:lang w:val="bg-BG" w:eastAsia="bg-BG"/>
        </w:rPr>
        <w:t>Име и фамилия: ...............................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val="bg-BG" w:eastAsia="bg-BG"/>
        </w:rPr>
      </w:pPr>
      <w:r w:rsidRPr="00B90718">
        <w:rPr>
          <w:rFonts w:ascii="Times New Roman" w:eastAsia="MS Mincho" w:hAnsi="Times New Roman" w:cs="Times New Roman"/>
          <w:b/>
          <w:sz w:val="24"/>
          <w:szCs w:val="24"/>
          <w:lang w:val="bg-BG" w:eastAsia="bg-BG"/>
        </w:rPr>
        <w:t>Длъжност: ........................................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val="bg-BG" w:eastAsia="bg-BG"/>
        </w:rPr>
      </w:pP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val="bg-BG" w:eastAsia="bg-BG"/>
        </w:rPr>
      </w:pP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val="bg-BG" w:eastAsia="bg-BG"/>
        </w:rPr>
      </w:pPr>
    </w:p>
    <w:p w:rsidR="00B90718" w:rsidRPr="00B90718" w:rsidRDefault="00B90718" w:rsidP="00B90718">
      <w:pPr>
        <w:spacing w:after="160" w:line="259" w:lineRule="auto"/>
        <w:ind w:firstLine="708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  <w:lang w:eastAsia="ar-SA"/>
        </w:rPr>
      </w:pPr>
      <w:r w:rsidRPr="00B90718">
        <w:rPr>
          <w:rFonts w:ascii="Times New Roman" w:eastAsia="Calibri" w:hAnsi="Times New Roman" w:cs="Times New Roman"/>
          <w:b/>
          <w:i/>
          <w:iCs/>
          <w:sz w:val="24"/>
          <w:szCs w:val="24"/>
          <w:u w:val="single"/>
          <w:lang w:val="x-none" w:eastAsia="ar-SA"/>
        </w:rPr>
        <w:t>Забележка:</w:t>
      </w:r>
      <w:r w:rsidRPr="00B90718">
        <w:rPr>
          <w:rFonts w:ascii="Times New Roman" w:eastAsia="Calibri" w:hAnsi="Times New Roman" w:cs="Times New Roman"/>
          <w:b/>
          <w:i/>
          <w:iCs/>
          <w:sz w:val="24"/>
          <w:szCs w:val="24"/>
          <w:lang w:val="x-none" w:eastAsia="ar-SA"/>
        </w:rPr>
        <w:t xml:space="preserve"> Представя се при поискване от Възложителя или преди сключването на договора за възлагане на обществената поръчка.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bg-BG" w:eastAsia="bg-BG"/>
        </w:rPr>
      </w:pP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bg-BG" w:eastAsia="bg-BG"/>
        </w:rPr>
      </w:pPr>
    </w:p>
    <w:p w:rsidR="00B90718" w:rsidRPr="00B90718" w:rsidRDefault="00B90718" w:rsidP="00B90718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bg-BG" w:eastAsia="bg-BG"/>
        </w:rPr>
      </w:pPr>
    </w:p>
    <w:p w:rsidR="00B90718" w:rsidRPr="00B90718" w:rsidRDefault="00B90718" w:rsidP="00B90718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bg-BG" w:eastAsia="bg-BG"/>
        </w:rPr>
      </w:pPr>
    </w:p>
    <w:p w:rsidR="00B90718" w:rsidRPr="00B90718" w:rsidRDefault="00B90718" w:rsidP="00B90718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bg-BG" w:eastAsia="bg-BG"/>
        </w:rPr>
      </w:pPr>
    </w:p>
    <w:p w:rsidR="00B90718" w:rsidRPr="00B90718" w:rsidRDefault="00B90718" w:rsidP="00B90718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bg-BG" w:eastAsia="bg-BG"/>
        </w:rPr>
      </w:pPr>
    </w:p>
    <w:p w:rsidR="00B90718" w:rsidRPr="00B90718" w:rsidRDefault="00B90718" w:rsidP="00B90718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bg-BG" w:eastAsia="bg-BG"/>
        </w:rPr>
      </w:pPr>
    </w:p>
    <w:p w:rsidR="00B90718" w:rsidRPr="00B90718" w:rsidRDefault="00B90718" w:rsidP="00B90718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bg-BG" w:eastAsia="bg-BG"/>
        </w:rPr>
      </w:pPr>
    </w:p>
    <w:p w:rsidR="00B90718" w:rsidRPr="00B90718" w:rsidRDefault="00B90718" w:rsidP="00B90718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bg-BG" w:eastAsia="bg-BG"/>
        </w:rPr>
      </w:pPr>
    </w:p>
    <w:p w:rsidR="00B90718" w:rsidRPr="00B90718" w:rsidRDefault="00B90718" w:rsidP="00B90718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bg-BG" w:eastAsia="bg-BG"/>
        </w:rPr>
      </w:pPr>
    </w:p>
    <w:p w:rsidR="00B90718" w:rsidRPr="00B90718" w:rsidRDefault="00B90718" w:rsidP="00B90718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bg-BG" w:eastAsia="bg-BG"/>
        </w:rPr>
      </w:pPr>
    </w:p>
    <w:p w:rsidR="00B90718" w:rsidRPr="00B90718" w:rsidRDefault="00B90718" w:rsidP="00B90718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bg-BG" w:eastAsia="bg-BG"/>
        </w:rPr>
      </w:pPr>
    </w:p>
    <w:p w:rsidR="00B90718" w:rsidRPr="00B90718" w:rsidRDefault="00B90718" w:rsidP="00B90718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bg-BG" w:eastAsia="bg-BG"/>
        </w:rPr>
      </w:pPr>
    </w:p>
    <w:p w:rsidR="00B90718" w:rsidRPr="00B90718" w:rsidRDefault="00B90718" w:rsidP="00B90718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bg-BG" w:eastAsia="bg-BG"/>
        </w:rPr>
      </w:pPr>
    </w:p>
    <w:p w:rsidR="00B90718" w:rsidRDefault="00B90718" w:rsidP="00B90718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bg-BG" w:eastAsia="bg-BG"/>
        </w:rPr>
      </w:pPr>
    </w:p>
    <w:p w:rsidR="00593DB1" w:rsidRDefault="00593DB1" w:rsidP="00B90718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bg-BG" w:eastAsia="bg-BG"/>
        </w:rPr>
      </w:pPr>
    </w:p>
    <w:p w:rsidR="00593DB1" w:rsidRPr="00B90718" w:rsidRDefault="00593DB1" w:rsidP="00B90718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bg-BG" w:eastAsia="bg-BG"/>
        </w:rPr>
      </w:pPr>
    </w:p>
    <w:p w:rsidR="00B90718" w:rsidRPr="00B90718" w:rsidRDefault="00B90718" w:rsidP="00B90718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bg-BG" w:eastAsia="bg-BG"/>
        </w:rPr>
      </w:pPr>
    </w:p>
    <w:p w:rsidR="00B90718" w:rsidRPr="00B90718" w:rsidRDefault="00B90718" w:rsidP="00B90718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bg-BG" w:eastAsia="bg-BG"/>
        </w:rPr>
      </w:pPr>
    </w:p>
    <w:p w:rsidR="00B90718" w:rsidRPr="00B90718" w:rsidRDefault="00B90718" w:rsidP="00B90718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bg-BG" w:eastAsia="bg-BG"/>
        </w:rPr>
      </w:pP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360" w:lineRule="auto"/>
        <w:ind w:left="6372" w:hanging="5805"/>
        <w:jc w:val="right"/>
        <w:rPr>
          <w:rFonts w:ascii="Times New Roman" w:eastAsia="MS Mincho" w:hAnsi="Times New Roman" w:cs="Times New Roman"/>
          <w:b/>
          <w:color w:val="000000"/>
          <w:sz w:val="24"/>
          <w:szCs w:val="24"/>
          <w:lang w:val="bg-BG" w:eastAsia="bg-BG"/>
        </w:rPr>
      </w:pPr>
      <w:r w:rsidRPr="00B90718">
        <w:rPr>
          <w:rFonts w:ascii="Times New Roman" w:eastAsia="MS Mincho" w:hAnsi="Times New Roman" w:cs="Times New Roman"/>
          <w:b/>
          <w:color w:val="000000"/>
          <w:sz w:val="24"/>
          <w:szCs w:val="24"/>
          <w:lang w:val="bg-BG" w:eastAsia="bg-BG"/>
        </w:rPr>
        <w:lastRenderedPageBreak/>
        <w:t>ОБРАЗЕЦ № 16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bg-BG" w:eastAsia="bg-BG"/>
        </w:rPr>
      </w:pP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val="bg-BG" w:eastAsia="bg-BG"/>
        </w:rPr>
      </w:pPr>
      <w:r w:rsidRPr="00B90718">
        <w:rPr>
          <w:rFonts w:ascii="Times New Roman" w:eastAsia="MS Mincho" w:hAnsi="Times New Roman" w:cs="Times New Roman"/>
          <w:b/>
          <w:bCs/>
          <w:color w:val="000000"/>
          <w:spacing w:val="39"/>
          <w:sz w:val="24"/>
          <w:szCs w:val="24"/>
          <w:lang w:val="bg-BG" w:eastAsia="bg-BG"/>
        </w:rPr>
        <w:t>СПРАВКА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val="bg-BG" w:eastAsia="bg-BG"/>
        </w:rPr>
      </w:pPr>
      <w:r w:rsidRPr="00B90718">
        <w:rPr>
          <w:rFonts w:ascii="Times New Roman" w:eastAsia="MS Mincho" w:hAnsi="Times New Roman" w:cs="Times New Roman"/>
          <w:b/>
          <w:sz w:val="24"/>
          <w:szCs w:val="24"/>
          <w:lang w:val="bg-BG" w:eastAsia="bg-BG"/>
        </w:rPr>
        <w:t>за оборота в сферата, попадаща в обхвата на поръчката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pacing w:val="-7"/>
          <w:sz w:val="24"/>
          <w:szCs w:val="24"/>
          <w:lang w:val="bg-BG" w:eastAsia="bg-BG"/>
        </w:rPr>
      </w:pPr>
      <w:r w:rsidRPr="00B90718">
        <w:rPr>
          <w:rFonts w:ascii="Times New Roman" w:eastAsia="MS Mincho" w:hAnsi="Times New Roman" w:cs="Times New Roman"/>
          <w:b/>
          <w:bCs/>
          <w:spacing w:val="-7"/>
          <w:sz w:val="24"/>
          <w:szCs w:val="24"/>
          <w:lang w:val="bg-BG" w:eastAsia="bg-BG"/>
        </w:rPr>
        <w:t>по чл. 62, ал. 1, т. 4 от ЗОП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bg-BG" w:eastAsia="ar-SA"/>
        </w:rPr>
      </w:pP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bg-BG" w:eastAsia="ar-SA"/>
        </w:rPr>
      </w:pPr>
      <w:r w:rsidRPr="00B90718">
        <w:rPr>
          <w:rFonts w:ascii="Times New Roman" w:eastAsia="MS Mincho" w:hAnsi="Times New Roman" w:cs="Times New Roman"/>
          <w:sz w:val="24"/>
          <w:szCs w:val="24"/>
          <w:lang w:val="bg-BG" w:eastAsia="bg-BG"/>
        </w:rPr>
        <w:t>Долуподписаният/</w:t>
      </w:r>
      <w:proofErr w:type="spellStart"/>
      <w:r w:rsidRPr="00B90718">
        <w:rPr>
          <w:rFonts w:ascii="Times New Roman" w:eastAsia="MS Mincho" w:hAnsi="Times New Roman" w:cs="Times New Roman"/>
          <w:sz w:val="24"/>
          <w:szCs w:val="24"/>
          <w:lang w:val="bg-BG" w:eastAsia="bg-BG"/>
        </w:rPr>
        <w:t>ната</w:t>
      </w:r>
      <w:proofErr w:type="spellEnd"/>
      <w:r w:rsidRPr="00B90718">
        <w:rPr>
          <w:rFonts w:ascii="Times New Roman" w:eastAsia="MS Mincho" w:hAnsi="Times New Roman" w:cs="Times New Roman"/>
          <w:sz w:val="24"/>
          <w:szCs w:val="24"/>
          <w:lang w:val="bg-BG" w:eastAsia="bg-BG"/>
        </w:rPr>
        <w:t xml:space="preserve"> ………………………………………………в качеството ми на  _________________</w:t>
      </w:r>
    </w:p>
    <w:p w:rsidR="00B90718" w:rsidRPr="00B90718" w:rsidRDefault="00B90718" w:rsidP="00B90718">
      <w:pPr>
        <w:widowControl w:val="0"/>
        <w:tabs>
          <w:tab w:val="left" w:pos="1080"/>
          <w:tab w:val="left" w:pos="1701"/>
        </w:tabs>
        <w:autoSpaceDE w:val="0"/>
        <w:autoSpaceDN w:val="0"/>
        <w:adjustRightInd w:val="0"/>
        <w:spacing w:after="0" w:line="240" w:lineRule="auto"/>
        <w:ind w:right="31"/>
        <w:rPr>
          <w:rFonts w:ascii="Times New Roman" w:eastAsia="MS Mincho" w:hAnsi="Times New Roman" w:cs="Times New Roman"/>
          <w:i/>
          <w:sz w:val="24"/>
          <w:szCs w:val="24"/>
          <w:lang w:val="bg-BG" w:eastAsia="bg-BG"/>
        </w:rPr>
      </w:pPr>
      <w:r w:rsidRPr="00B90718">
        <w:rPr>
          <w:rFonts w:ascii="Times New Roman" w:eastAsia="MS Mincho" w:hAnsi="Times New Roman" w:cs="Times New Roman"/>
          <w:i/>
          <w:sz w:val="24"/>
          <w:szCs w:val="24"/>
          <w:lang w:val="bg-BG" w:eastAsia="bg-BG"/>
        </w:rPr>
        <w:t xml:space="preserve">               (длъжност на декларатора)</w:t>
      </w:r>
    </w:p>
    <w:p w:rsidR="00B90718" w:rsidRPr="00B90718" w:rsidRDefault="00B90718" w:rsidP="00B90718">
      <w:pPr>
        <w:widowControl w:val="0"/>
        <w:tabs>
          <w:tab w:val="left" w:pos="1080"/>
          <w:tab w:val="left" w:pos="1701"/>
        </w:tabs>
        <w:autoSpaceDE w:val="0"/>
        <w:autoSpaceDN w:val="0"/>
        <w:adjustRightInd w:val="0"/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bg-BG" w:eastAsia="bg-BG"/>
        </w:rPr>
      </w:pPr>
      <w:r w:rsidRPr="00B90718">
        <w:rPr>
          <w:rFonts w:ascii="Times New Roman" w:eastAsia="MS Mincho" w:hAnsi="Times New Roman" w:cs="Times New Roman"/>
          <w:sz w:val="24"/>
          <w:szCs w:val="24"/>
          <w:lang w:val="bg-BG" w:eastAsia="bg-BG"/>
        </w:rPr>
        <w:t>на _____________________________________________________________________</w:t>
      </w:r>
      <w:r w:rsidRPr="00B90718">
        <w:rPr>
          <w:rFonts w:ascii="Times New Roman" w:eastAsia="MS Mincho" w:hAnsi="Times New Roman" w:cs="Times New Roman"/>
          <w:i/>
          <w:sz w:val="24"/>
          <w:szCs w:val="24"/>
          <w:lang w:val="bg-BG" w:eastAsia="bg-BG"/>
        </w:rPr>
        <w:t xml:space="preserve">                         (посочва се търговското наименование/фирма и вида търговец/обединение),</w:t>
      </w:r>
      <w:r w:rsidRPr="00B90718">
        <w:rPr>
          <w:rFonts w:ascii="Times New Roman" w:eastAsia="MS Mincho" w:hAnsi="Times New Roman" w:cs="Times New Roman"/>
          <w:iCs/>
          <w:sz w:val="24"/>
          <w:szCs w:val="24"/>
          <w:lang w:val="bg-BG" w:eastAsia="bg-BG"/>
        </w:rPr>
        <w:t xml:space="preserve"> 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bg-BG" w:eastAsia="bg-BG"/>
        </w:rPr>
      </w:pPr>
      <w:r w:rsidRPr="00B90718">
        <w:rPr>
          <w:rFonts w:ascii="Times New Roman" w:eastAsia="MS Mincho" w:hAnsi="Times New Roman" w:cs="Times New Roman"/>
          <w:sz w:val="24"/>
          <w:szCs w:val="24"/>
          <w:lang w:val="bg-BG" w:eastAsia="bg-BG"/>
        </w:rPr>
        <w:t>със седалище и адрес на управление: ___________________________________________,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B90718">
        <w:rPr>
          <w:rFonts w:ascii="Times New Roman" w:eastAsia="MS Mincho" w:hAnsi="Times New Roman" w:cs="Times New Roman"/>
          <w:iCs/>
          <w:sz w:val="24"/>
          <w:szCs w:val="24"/>
          <w:lang w:val="bg-BG" w:eastAsia="bg-BG"/>
        </w:rPr>
        <w:t>Участник</w:t>
      </w:r>
      <w:r w:rsidRPr="00B90718">
        <w:rPr>
          <w:rFonts w:ascii="Times New Roman" w:eastAsia="MS Mincho" w:hAnsi="Times New Roman" w:cs="Times New Roman"/>
          <w:sz w:val="24"/>
          <w:szCs w:val="24"/>
          <w:lang w:val="bg-BG" w:eastAsia="bg-BG"/>
        </w:rPr>
        <w:t xml:space="preserve"> в обществена поръчка с предмет: </w:t>
      </w:r>
      <w:r w:rsidRPr="00B9071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„</w:t>
      </w:r>
      <w:sdt>
        <w:sdtPr>
          <w:rPr>
            <w:rFonts w:ascii="Times New Roman" w:eastAsia="Times New Roman" w:hAnsi="Times New Roman" w:cs="Times New Roman"/>
            <w:b/>
            <w:sz w:val="24"/>
            <w:szCs w:val="24"/>
            <w:lang w:val="bg-BG" w:eastAsia="bg-BG"/>
          </w:rPr>
          <w:alias w:val="Title"/>
          <w:tag w:val=""/>
          <w:id w:val="-82076874"/>
          <w:placeholder>
            <w:docPart w:val="165375C3C6E14EFDADDC1345F8D31FF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593DB1">
            <w:rPr>
              <w:rFonts w:ascii="Times New Roman" w:eastAsia="Times New Roman" w:hAnsi="Times New Roman" w:cs="Times New Roman"/>
              <w:b/>
              <w:sz w:val="24"/>
              <w:szCs w:val="24"/>
              <w:lang w:val="bg-BG" w:eastAsia="bg-BG"/>
            </w:rPr>
            <w:t>СТРОИТЕЛНО-МОНТАЖНИ РАБОТИ ПО ИЗГРАЖДАНЕ НА ВЪНШНИ АСАНСЬОРИ НА СЪДЕБНА ПАЛАТА – СОФИЯ, БУЛ. „ВИТОША“ № 2</w:t>
          </w:r>
        </w:sdtContent>
      </w:sdt>
      <w:r w:rsidRPr="00B9071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“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eastAsia="MS Mincho" w:hAnsi="Times New Roman" w:cs="Times New Roman"/>
          <w:b/>
          <w:color w:val="000000"/>
          <w:spacing w:val="2"/>
          <w:w w:val="129"/>
          <w:sz w:val="24"/>
          <w:szCs w:val="24"/>
          <w:lang w:val="bg-BG" w:eastAsia="bg-BG"/>
        </w:rPr>
      </w:pPr>
      <w:r w:rsidRPr="00B90718">
        <w:rPr>
          <w:rFonts w:ascii="Times New Roman" w:eastAsia="MS Mincho" w:hAnsi="Times New Roman" w:cs="Times New Roman"/>
          <w:b/>
          <w:color w:val="000000"/>
          <w:spacing w:val="2"/>
          <w:w w:val="129"/>
          <w:sz w:val="24"/>
          <w:szCs w:val="24"/>
          <w:lang w:val="bg-BG" w:eastAsia="bg-BG"/>
        </w:rPr>
        <w:t>ПРЕДСТАВЯМ:</w:t>
      </w:r>
      <w:r w:rsidRPr="00B90718">
        <w:rPr>
          <w:rFonts w:ascii="Times New Roman" w:eastAsia="MS Mincho" w:hAnsi="Times New Roman" w:cs="Times New Roman"/>
          <w:b/>
          <w:sz w:val="24"/>
          <w:szCs w:val="24"/>
          <w:lang w:val="bg-BG" w:eastAsia="bg-BG"/>
        </w:rPr>
        <w:tab/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color w:val="000000"/>
          <w:spacing w:val="39"/>
          <w:sz w:val="24"/>
          <w:szCs w:val="24"/>
          <w:lang w:val="bg-BG" w:eastAsia="bg-BG"/>
        </w:rPr>
      </w:pP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B9071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СПРАВКА за оборота в сферата, попадаща в обхвата на поръчката през последните три приключили финансови години в зависимост от датата, на която участникът е създаден или е започнал дейността си: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B9071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2016 г.…………………………. лева с вкл. ДДС.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B9071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2017 г……………………………лева с вкл. ДДС.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B9071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2018 г…………………………….лева с вкл. ДДС.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B9071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Общо………………лева с вкл. ДДС.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val="bg-BG" w:eastAsia="bg-BG"/>
        </w:rPr>
      </w:pP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val="bg-BG" w:eastAsia="bg-BG"/>
        </w:rPr>
      </w:pP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B9071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Известна ми е отговорността по чл. 313 от Наказателния кодекс за посочване на неверни данни.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</w:pPr>
      <w:r w:rsidRPr="00B90718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Подпис: ....................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B9071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Дата: ........................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B9071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Име и фамилия: ...............................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B9071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Длъжност: ........................................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MS Mincho" w:hAnsi="Times New Roman" w:cs="Times New Roman"/>
          <w:b/>
          <w:sz w:val="24"/>
          <w:szCs w:val="24"/>
          <w:lang w:val="bg-BG" w:eastAsia="bg-BG"/>
        </w:rPr>
      </w:pP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B9071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 w:eastAsia="bg-BG"/>
        </w:rPr>
        <w:t>Забележка:</w:t>
      </w:r>
      <w:r w:rsidRPr="00B9071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Представя се при поискване от Възложителя или преди сключването на договора за възлагане на обществената поръчка.</w:t>
      </w:r>
    </w:p>
    <w:p w:rsidR="00B90718" w:rsidRPr="00B90718" w:rsidRDefault="00B90718" w:rsidP="00B90718">
      <w:pPr>
        <w:spacing w:after="0" w:line="240" w:lineRule="auto"/>
        <w:rPr>
          <w:rFonts w:ascii="Times New Roman" w:eastAsia="MS Mincho" w:hAnsi="Times New Roman" w:cs="Times New Roman"/>
          <w:b/>
          <w:color w:val="000000"/>
          <w:sz w:val="24"/>
          <w:szCs w:val="24"/>
          <w:lang w:val="bg-BG" w:eastAsia="bg-BG"/>
        </w:rPr>
      </w:pPr>
    </w:p>
    <w:p w:rsidR="00B90718" w:rsidRPr="00B90718" w:rsidRDefault="00B90718" w:rsidP="00B90718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bg-BG" w:eastAsia="bg-BG"/>
        </w:rPr>
      </w:pPr>
    </w:p>
    <w:p w:rsidR="00774698" w:rsidRPr="00774698" w:rsidRDefault="00774698" w:rsidP="00947C8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sectPr w:rsidR="00774698" w:rsidRPr="00774698">
      <w:footerReference w:type="default" r:id="rId9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178" w:rsidRDefault="003D1178" w:rsidP="00774698">
      <w:pPr>
        <w:spacing w:after="0" w:line="240" w:lineRule="auto"/>
      </w:pPr>
      <w:r>
        <w:separator/>
      </w:r>
    </w:p>
  </w:endnote>
  <w:endnote w:type="continuationSeparator" w:id="0">
    <w:p w:rsidR="003D1178" w:rsidRDefault="003D1178" w:rsidP="00774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D9E" w:rsidRDefault="00AE37B8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60A15">
      <w:rPr>
        <w:noProof/>
      </w:rPr>
      <w:t>1</w:t>
    </w:r>
    <w:r>
      <w:rPr>
        <w:noProof/>
      </w:rPr>
      <w:fldChar w:fldCharType="end"/>
    </w:r>
  </w:p>
  <w:p w:rsidR="00C92D9E" w:rsidRDefault="00160A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178" w:rsidRDefault="003D1178" w:rsidP="00774698">
      <w:pPr>
        <w:spacing w:after="0" w:line="240" w:lineRule="auto"/>
      </w:pPr>
      <w:r>
        <w:separator/>
      </w:r>
    </w:p>
  </w:footnote>
  <w:footnote w:type="continuationSeparator" w:id="0">
    <w:p w:rsidR="003D1178" w:rsidRDefault="003D1178" w:rsidP="00774698">
      <w:pPr>
        <w:spacing w:after="0" w:line="240" w:lineRule="auto"/>
      </w:pPr>
      <w:r>
        <w:continuationSeparator/>
      </w:r>
    </w:p>
  </w:footnote>
  <w:footnote w:id="1">
    <w:p w:rsidR="00774698" w:rsidRPr="009B2721" w:rsidRDefault="00774698" w:rsidP="00774698">
      <w:pPr>
        <w:pStyle w:val="Footnote1"/>
        <w:shd w:val="clear" w:color="auto" w:fill="auto"/>
        <w:spacing w:line="194" w:lineRule="exact"/>
        <w:rPr>
          <w:rFonts w:ascii="Times New Roman" w:hAnsi="Times New Roman" w:cs="Times New Roman"/>
        </w:rPr>
      </w:pPr>
      <w:r w:rsidRPr="000A7F38">
        <w:rPr>
          <w:sz w:val="20"/>
          <w:szCs w:val="20"/>
          <w:vertAlign w:val="superscript"/>
        </w:rPr>
        <w:footnoteRef/>
      </w:r>
      <w:r>
        <w:t xml:space="preserve"> </w:t>
      </w:r>
      <w:r w:rsidRPr="009B2721">
        <w:rPr>
          <w:rFonts w:ascii="Times New Roman" w:hAnsi="Times New Roman" w:cs="Times New Roman"/>
        </w:rPr>
        <w:t>„</w:t>
      </w:r>
      <w:proofErr w:type="spellStart"/>
      <w:r w:rsidRPr="009B2721">
        <w:rPr>
          <w:rFonts w:ascii="Times New Roman" w:hAnsi="Times New Roman" w:cs="Times New Roman"/>
        </w:rPr>
        <w:t>Конфликт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на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интереси</w:t>
      </w:r>
      <w:proofErr w:type="spellEnd"/>
      <w:r w:rsidRPr="009B2721">
        <w:rPr>
          <w:rFonts w:ascii="Times New Roman" w:hAnsi="Times New Roman" w:cs="Times New Roman"/>
        </w:rPr>
        <w:t>" (</w:t>
      </w:r>
      <w:proofErr w:type="spellStart"/>
      <w:r w:rsidRPr="009B2721">
        <w:rPr>
          <w:rFonts w:ascii="Times New Roman" w:hAnsi="Times New Roman" w:cs="Times New Roman"/>
        </w:rPr>
        <w:t>опр</w:t>
      </w:r>
      <w:proofErr w:type="spellEnd"/>
      <w:r w:rsidRPr="009B2721">
        <w:rPr>
          <w:rFonts w:ascii="Times New Roman" w:hAnsi="Times New Roman" w:cs="Times New Roman"/>
        </w:rPr>
        <w:t xml:space="preserve">. в </w:t>
      </w:r>
      <w:r w:rsidRPr="009B2721">
        <w:rPr>
          <w:rStyle w:val="Footnote0"/>
          <w:rFonts w:ascii="Times New Roman" w:hAnsi="Times New Roman" w:cs="Times New Roman"/>
        </w:rPr>
        <w:t>§ 2, т. 21 от ДР на ЗОП</w:t>
      </w:r>
      <w:r w:rsidRPr="009B2721">
        <w:rPr>
          <w:rFonts w:ascii="Times New Roman" w:hAnsi="Times New Roman" w:cs="Times New Roman"/>
        </w:rPr>
        <w:t xml:space="preserve">) е </w:t>
      </w:r>
      <w:proofErr w:type="spellStart"/>
      <w:r w:rsidRPr="009B2721">
        <w:rPr>
          <w:rFonts w:ascii="Times New Roman" w:hAnsi="Times New Roman" w:cs="Times New Roman"/>
        </w:rPr>
        <w:t>налице</w:t>
      </w:r>
      <w:proofErr w:type="spellEnd"/>
      <w:r w:rsidRPr="009B2721">
        <w:rPr>
          <w:rFonts w:ascii="Times New Roman" w:hAnsi="Times New Roman" w:cs="Times New Roman"/>
        </w:rPr>
        <w:t xml:space="preserve">, </w:t>
      </w:r>
      <w:proofErr w:type="spellStart"/>
      <w:r w:rsidRPr="009B2721">
        <w:rPr>
          <w:rFonts w:ascii="Times New Roman" w:hAnsi="Times New Roman" w:cs="Times New Roman"/>
        </w:rPr>
        <w:t>когато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Възложителят</w:t>
      </w:r>
      <w:proofErr w:type="spellEnd"/>
      <w:r w:rsidRPr="009B2721">
        <w:rPr>
          <w:rFonts w:ascii="Times New Roman" w:hAnsi="Times New Roman" w:cs="Times New Roman"/>
        </w:rPr>
        <w:t xml:space="preserve">, </w:t>
      </w:r>
      <w:proofErr w:type="spellStart"/>
      <w:r w:rsidRPr="009B2721">
        <w:rPr>
          <w:rFonts w:ascii="Times New Roman" w:hAnsi="Times New Roman" w:cs="Times New Roman"/>
        </w:rPr>
        <w:t>негови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служители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или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наети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от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него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лица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извън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неговата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структура</w:t>
      </w:r>
      <w:proofErr w:type="spellEnd"/>
      <w:r w:rsidRPr="009B2721">
        <w:rPr>
          <w:rFonts w:ascii="Times New Roman" w:hAnsi="Times New Roman" w:cs="Times New Roman"/>
        </w:rPr>
        <w:t xml:space="preserve">, </w:t>
      </w:r>
      <w:proofErr w:type="spellStart"/>
      <w:r w:rsidRPr="009B2721">
        <w:rPr>
          <w:rFonts w:ascii="Times New Roman" w:hAnsi="Times New Roman" w:cs="Times New Roman"/>
        </w:rPr>
        <w:t>които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участват</w:t>
      </w:r>
      <w:proofErr w:type="spellEnd"/>
      <w:r w:rsidRPr="009B2721">
        <w:rPr>
          <w:rFonts w:ascii="Times New Roman" w:hAnsi="Times New Roman" w:cs="Times New Roman"/>
        </w:rPr>
        <w:t xml:space="preserve"> в </w:t>
      </w:r>
      <w:proofErr w:type="spellStart"/>
      <w:r w:rsidRPr="009B2721">
        <w:rPr>
          <w:rFonts w:ascii="Times New Roman" w:hAnsi="Times New Roman" w:cs="Times New Roman"/>
        </w:rPr>
        <w:t>подготовката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или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възлагането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на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обществената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поръчка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или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могат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да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повлияят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на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резултата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от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нея</w:t>
      </w:r>
      <w:proofErr w:type="spellEnd"/>
      <w:r w:rsidRPr="009B2721">
        <w:rPr>
          <w:rFonts w:ascii="Times New Roman" w:hAnsi="Times New Roman" w:cs="Times New Roman"/>
        </w:rPr>
        <w:t xml:space="preserve">, </w:t>
      </w:r>
      <w:proofErr w:type="spellStart"/>
      <w:r w:rsidRPr="009B2721">
        <w:rPr>
          <w:rFonts w:ascii="Times New Roman" w:hAnsi="Times New Roman" w:cs="Times New Roman"/>
        </w:rPr>
        <w:t>имат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интерес</w:t>
      </w:r>
      <w:proofErr w:type="spellEnd"/>
      <w:r w:rsidRPr="009B2721">
        <w:rPr>
          <w:rFonts w:ascii="Times New Roman" w:hAnsi="Times New Roman" w:cs="Times New Roman"/>
        </w:rPr>
        <w:t xml:space="preserve">, </w:t>
      </w:r>
      <w:proofErr w:type="spellStart"/>
      <w:r w:rsidRPr="009B2721">
        <w:rPr>
          <w:rFonts w:ascii="Times New Roman" w:hAnsi="Times New Roman" w:cs="Times New Roman"/>
        </w:rPr>
        <w:t>който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може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да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води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до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облага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по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смисъла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на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чл</w:t>
      </w:r>
      <w:proofErr w:type="spellEnd"/>
      <w:r w:rsidRPr="009B2721">
        <w:rPr>
          <w:rFonts w:ascii="Times New Roman" w:hAnsi="Times New Roman" w:cs="Times New Roman"/>
        </w:rPr>
        <w:t xml:space="preserve">. </w:t>
      </w:r>
      <w:proofErr w:type="gramStart"/>
      <w:r w:rsidRPr="009B2721">
        <w:rPr>
          <w:rFonts w:ascii="Times New Roman" w:hAnsi="Times New Roman" w:cs="Times New Roman"/>
        </w:rPr>
        <w:t xml:space="preserve">54 </w:t>
      </w:r>
      <w:proofErr w:type="spellStart"/>
      <w:r w:rsidRPr="009B2721">
        <w:rPr>
          <w:rFonts w:ascii="Times New Roman" w:hAnsi="Times New Roman" w:cs="Times New Roman"/>
        </w:rPr>
        <w:t>от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Закона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за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противодействие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на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корупцията</w:t>
      </w:r>
      <w:proofErr w:type="spellEnd"/>
      <w:r w:rsidRPr="009B2721">
        <w:rPr>
          <w:rFonts w:ascii="Times New Roman" w:hAnsi="Times New Roman" w:cs="Times New Roman"/>
        </w:rPr>
        <w:t xml:space="preserve"> и </w:t>
      </w:r>
      <w:proofErr w:type="spellStart"/>
      <w:r w:rsidRPr="009B2721">
        <w:rPr>
          <w:rFonts w:ascii="Times New Roman" w:hAnsi="Times New Roman" w:cs="Times New Roman"/>
        </w:rPr>
        <w:t>за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отнемане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на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незаконно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придобитото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имущество</w:t>
      </w:r>
      <w:proofErr w:type="spellEnd"/>
      <w:r w:rsidRPr="009B2721">
        <w:rPr>
          <w:rFonts w:ascii="Times New Roman" w:hAnsi="Times New Roman" w:cs="Times New Roman"/>
        </w:rPr>
        <w:t xml:space="preserve"> и </w:t>
      </w:r>
      <w:proofErr w:type="spellStart"/>
      <w:r w:rsidRPr="009B2721">
        <w:rPr>
          <w:rFonts w:ascii="Times New Roman" w:hAnsi="Times New Roman" w:cs="Times New Roman"/>
        </w:rPr>
        <w:t>за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който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би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могло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да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се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приеме</w:t>
      </w:r>
      <w:proofErr w:type="spellEnd"/>
      <w:r w:rsidRPr="009B2721">
        <w:rPr>
          <w:rFonts w:ascii="Times New Roman" w:hAnsi="Times New Roman" w:cs="Times New Roman"/>
        </w:rPr>
        <w:t xml:space="preserve">, </w:t>
      </w:r>
      <w:proofErr w:type="spellStart"/>
      <w:r w:rsidRPr="009B2721">
        <w:rPr>
          <w:rFonts w:ascii="Times New Roman" w:hAnsi="Times New Roman" w:cs="Times New Roman"/>
        </w:rPr>
        <w:t>че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влияе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на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тяхната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безпристрастност</w:t>
      </w:r>
      <w:proofErr w:type="spellEnd"/>
      <w:r w:rsidRPr="009B2721">
        <w:rPr>
          <w:rFonts w:ascii="Times New Roman" w:hAnsi="Times New Roman" w:cs="Times New Roman"/>
        </w:rPr>
        <w:t xml:space="preserve"> и </w:t>
      </w:r>
      <w:proofErr w:type="spellStart"/>
      <w:r w:rsidRPr="009B2721">
        <w:rPr>
          <w:rFonts w:ascii="Times New Roman" w:hAnsi="Times New Roman" w:cs="Times New Roman"/>
        </w:rPr>
        <w:t>независимост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във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връзка</w:t>
      </w:r>
      <w:proofErr w:type="spellEnd"/>
      <w:r w:rsidRPr="009B2721">
        <w:rPr>
          <w:rFonts w:ascii="Times New Roman" w:hAnsi="Times New Roman" w:cs="Times New Roman"/>
        </w:rPr>
        <w:t xml:space="preserve"> с </w:t>
      </w:r>
      <w:proofErr w:type="spellStart"/>
      <w:r w:rsidRPr="009B2721">
        <w:rPr>
          <w:rFonts w:ascii="Times New Roman" w:hAnsi="Times New Roman" w:cs="Times New Roman"/>
        </w:rPr>
        <w:t>възлагането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на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обществената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поръчка</w:t>
      </w:r>
      <w:proofErr w:type="spellEnd"/>
      <w:r w:rsidRPr="009B2721">
        <w:rPr>
          <w:rFonts w:ascii="Times New Roman" w:hAnsi="Times New Roman" w:cs="Times New Roman"/>
        </w:rPr>
        <w:t>.</w:t>
      </w:r>
      <w:proofErr w:type="gramEnd"/>
    </w:p>
    <w:p w:rsidR="00774698" w:rsidRDefault="00774698" w:rsidP="00774698">
      <w:pPr>
        <w:pStyle w:val="Footnote1"/>
        <w:shd w:val="clear" w:color="auto" w:fill="auto"/>
        <w:spacing w:line="194" w:lineRule="exact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F334F"/>
    <w:multiLevelType w:val="hybridMultilevel"/>
    <w:tmpl w:val="EE0AB6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024144"/>
    <w:multiLevelType w:val="hybridMultilevel"/>
    <w:tmpl w:val="F7F65998"/>
    <w:lvl w:ilvl="0" w:tplc="9B105A50">
      <w:start w:val="1"/>
      <w:numFmt w:val="decimal"/>
      <w:lvlText w:val="%1."/>
      <w:lvlJc w:val="left"/>
      <w:pPr>
        <w:ind w:left="1069" w:hanging="360"/>
      </w:pPr>
      <w:rPr>
        <w:rFonts w:ascii="Verdana" w:hAnsi="Verdana" w:hint="default"/>
        <w:i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63B127A"/>
    <w:multiLevelType w:val="hybridMultilevel"/>
    <w:tmpl w:val="C01EC2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DA067CA"/>
    <w:multiLevelType w:val="hybridMultilevel"/>
    <w:tmpl w:val="4E3CE730"/>
    <w:lvl w:ilvl="0" w:tplc="B6D0EBD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2945F2A"/>
    <w:multiLevelType w:val="multilevel"/>
    <w:tmpl w:val="35B02A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698"/>
    <w:rsid w:val="00160A15"/>
    <w:rsid w:val="00352D8F"/>
    <w:rsid w:val="003D1178"/>
    <w:rsid w:val="00593DB1"/>
    <w:rsid w:val="00774698"/>
    <w:rsid w:val="00821FB6"/>
    <w:rsid w:val="00947C88"/>
    <w:rsid w:val="009E225C"/>
    <w:rsid w:val="00A262BF"/>
    <w:rsid w:val="00A54EC2"/>
    <w:rsid w:val="00A71D13"/>
    <w:rsid w:val="00AE37B8"/>
    <w:rsid w:val="00B90718"/>
    <w:rsid w:val="00B92C3D"/>
    <w:rsid w:val="00F83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77469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74698"/>
  </w:style>
  <w:style w:type="character" w:customStyle="1" w:styleId="Footnote">
    <w:name w:val="Footnote_"/>
    <w:link w:val="Footnote1"/>
    <w:rsid w:val="00774698"/>
    <w:rPr>
      <w:rFonts w:ascii="Verdana" w:eastAsia="Verdana" w:hAnsi="Verdana" w:cs="Verdana"/>
      <w:sz w:val="16"/>
      <w:szCs w:val="16"/>
      <w:shd w:val="clear" w:color="auto" w:fill="FFFFFF"/>
    </w:rPr>
  </w:style>
  <w:style w:type="character" w:customStyle="1" w:styleId="Footnote0">
    <w:name w:val="Footnote"/>
    <w:rsid w:val="00774698"/>
    <w:rPr>
      <w:rFonts w:ascii="Verdana" w:eastAsia="Verdana" w:hAnsi="Verdana" w:cs="Verdana"/>
      <w:color w:val="232323"/>
      <w:spacing w:val="0"/>
      <w:w w:val="100"/>
      <w:position w:val="0"/>
      <w:sz w:val="16"/>
      <w:szCs w:val="16"/>
      <w:shd w:val="clear" w:color="auto" w:fill="FFFFFF"/>
      <w:lang w:val="bg-BG" w:eastAsia="bg-BG" w:bidi="bg-BG"/>
    </w:rPr>
  </w:style>
  <w:style w:type="paragraph" w:customStyle="1" w:styleId="Footnote1">
    <w:name w:val="Footnote1"/>
    <w:basedOn w:val="Normal"/>
    <w:link w:val="Footnote"/>
    <w:rsid w:val="00774698"/>
    <w:pPr>
      <w:widowControl w:val="0"/>
      <w:shd w:val="clear" w:color="auto" w:fill="FFFFFF"/>
      <w:spacing w:after="0" w:line="216" w:lineRule="exact"/>
      <w:jc w:val="both"/>
    </w:pPr>
    <w:rPr>
      <w:rFonts w:ascii="Verdana" w:eastAsia="Verdana" w:hAnsi="Verdana" w:cs="Verdan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93DB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3D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D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77469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74698"/>
  </w:style>
  <w:style w:type="character" w:customStyle="1" w:styleId="Footnote">
    <w:name w:val="Footnote_"/>
    <w:link w:val="Footnote1"/>
    <w:rsid w:val="00774698"/>
    <w:rPr>
      <w:rFonts w:ascii="Verdana" w:eastAsia="Verdana" w:hAnsi="Verdana" w:cs="Verdana"/>
      <w:sz w:val="16"/>
      <w:szCs w:val="16"/>
      <w:shd w:val="clear" w:color="auto" w:fill="FFFFFF"/>
    </w:rPr>
  </w:style>
  <w:style w:type="character" w:customStyle="1" w:styleId="Footnote0">
    <w:name w:val="Footnote"/>
    <w:rsid w:val="00774698"/>
    <w:rPr>
      <w:rFonts w:ascii="Verdana" w:eastAsia="Verdana" w:hAnsi="Verdana" w:cs="Verdana"/>
      <w:color w:val="232323"/>
      <w:spacing w:val="0"/>
      <w:w w:val="100"/>
      <w:position w:val="0"/>
      <w:sz w:val="16"/>
      <w:szCs w:val="16"/>
      <w:shd w:val="clear" w:color="auto" w:fill="FFFFFF"/>
      <w:lang w:val="bg-BG" w:eastAsia="bg-BG" w:bidi="bg-BG"/>
    </w:rPr>
  </w:style>
  <w:style w:type="paragraph" w:customStyle="1" w:styleId="Footnote1">
    <w:name w:val="Footnote1"/>
    <w:basedOn w:val="Normal"/>
    <w:link w:val="Footnote"/>
    <w:rsid w:val="00774698"/>
    <w:pPr>
      <w:widowControl w:val="0"/>
      <w:shd w:val="clear" w:color="auto" w:fill="FFFFFF"/>
      <w:spacing w:after="0" w:line="216" w:lineRule="exact"/>
      <w:jc w:val="both"/>
    </w:pPr>
    <w:rPr>
      <w:rFonts w:ascii="Verdana" w:eastAsia="Verdana" w:hAnsi="Verdana" w:cs="Verdan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93DB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3D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D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A124032F7C9490EB70E67DCBC96F6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D4BA9B-26FC-4445-8E06-6214AB781D94}"/>
      </w:docPartPr>
      <w:docPartBody>
        <w:p w:rsidR="00E5368F" w:rsidRDefault="001C3A89">
          <w:r w:rsidRPr="00355282">
            <w:rPr>
              <w:rStyle w:val="PlaceholderText"/>
            </w:rPr>
            <w:t>[Title]</w:t>
          </w:r>
        </w:p>
      </w:docPartBody>
    </w:docPart>
    <w:docPart>
      <w:docPartPr>
        <w:name w:val="78379736538D4920AF40191A189C25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E5D295-AF7F-4B81-900E-A0FC8A500DF1}"/>
      </w:docPartPr>
      <w:docPartBody>
        <w:p w:rsidR="00E5368F" w:rsidRDefault="001C3A89">
          <w:r w:rsidRPr="00355282">
            <w:rPr>
              <w:rStyle w:val="PlaceholderText"/>
            </w:rPr>
            <w:t>[Title]</w:t>
          </w:r>
        </w:p>
      </w:docPartBody>
    </w:docPart>
    <w:docPart>
      <w:docPartPr>
        <w:name w:val="5AD9637B0B6D4805943A7A42A0AA2B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CE66D4-3B03-4795-828B-F5FF7CE20B01}"/>
      </w:docPartPr>
      <w:docPartBody>
        <w:p w:rsidR="00E5368F" w:rsidRDefault="001C3A89">
          <w:r w:rsidRPr="00355282">
            <w:rPr>
              <w:rStyle w:val="PlaceholderText"/>
            </w:rPr>
            <w:t>[Title]</w:t>
          </w:r>
        </w:p>
      </w:docPartBody>
    </w:docPart>
    <w:docPart>
      <w:docPartPr>
        <w:name w:val="165375C3C6E14EFDADDC1345F8D31F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828C1B-2799-45B7-B989-79A05CD4BEE2}"/>
      </w:docPartPr>
      <w:docPartBody>
        <w:p w:rsidR="00E5368F" w:rsidRDefault="001C3A89">
          <w:r w:rsidRPr="00355282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A89"/>
    <w:rsid w:val="001C3A89"/>
    <w:rsid w:val="0020649C"/>
    <w:rsid w:val="00E53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C3A8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C3A8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F200C0-DDA1-4CA1-B6EC-BCFBC4137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15</Pages>
  <Words>3682</Words>
  <Characters>20994</Characters>
  <Application>Microsoft Office Word</Application>
  <DocSecurity>0</DocSecurity>
  <Lines>174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СТРОИТЕЛНО-МОНТАЖНИ РАБОТИ ПО ИЗГРАЖДАНЕ НА ВЪНШНИ АСАНСЬОРИ НА СЪДЕБНА ПАЛАТА – СОФИЯ, БУЛ. „ВИТОША“ № 2</vt:lpstr>
    </vt:vector>
  </TitlesOfParts>
  <Company/>
  <LinksUpToDate>false</LinksUpToDate>
  <CharactersWithSpaces>24627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СТРОИТЕЛНО-МОНТАЖНИ РАБОТИ ПО ИЗГРАЖДАНЕ НА ВЪНШНИ АСАНСЬОРИ НА СЪДЕБНА ПАЛАТА – СОФИЯ, БУЛ. „ВИТОША“ № 2</dc:title>
  <dc:creator>Цветолюба Георгиева Васева</dc:creator>
  <cp:lastModifiedBy>Цветолюба Георгиева Васева</cp:lastModifiedBy>
  <cp:revision>7</cp:revision>
  <cp:lastPrinted>2019-05-30T06:43:00Z</cp:lastPrinted>
  <dcterms:created xsi:type="dcterms:W3CDTF">2019-05-23T10:02:00Z</dcterms:created>
  <dcterms:modified xsi:type="dcterms:W3CDTF">2019-10-11T13:38:00Z</dcterms:modified>
</cp:coreProperties>
</file>